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7962" w:rsidRPr="00371BEF" w:rsidRDefault="001E3CAE" w:rsidP="001E3CAE">
      <w:pPr>
        <w:pStyle w:val="Title"/>
      </w:pPr>
      <w:bookmarkStart w:id="0" w:name="_Toc433901316"/>
      <w:bookmarkStart w:id="1" w:name="_GoBack"/>
      <w:bookmarkEnd w:id="1"/>
      <w:r>
        <w:rPr>
          <w:noProof/>
          <w:lang w:val="en-IE" w:eastAsia="en-IE"/>
        </w:rPr>
        <mc:AlternateContent>
          <mc:Choice Requires="wps">
            <w:drawing>
              <wp:anchor distT="0" distB="0" distL="114300" distR="114300" simplePos="0" relativeHeight="251656704" behindDoc="0" locked="0" layoutInCell="1" allowOverlap="1" wp14:anchorId="435A4F41" wp14:editId="7A9F4607">
                <wp:simplePos x="0" y="0"/>
                <wp:positionH relativeFrom="column">
                  <wp:posOffset>859359</wp:posOffset>
                </wp:positionH>
                <wp:positionV relativeFrom="paragraph">
                  <wp:posOffset>7431872</wp:posOffset>
                </wp:positionV>
                <wp:extent cx="5374256" cy="883920"/>
                <wp:effectExtent l="0" t="0" r="0" b="0"/>
                <wp:wrapNone/>
                <wp:docPr id="4" name="Text Box 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74256" cy="88392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B34AA" w:rsidRPr="00460028" w:rsidRDefault="008B34AA" w:rsidP="00460028">
                            <w:pPr>
                              <w:autoSpaceDE w:val="0"/>
                              <w:autoSpaceDN w:val="0"/>
                              <w:adjustRightInd w:val="0"/>
                              <w:jc w:val="center"/>
                              <w:rPr>
                                <w:color w:val="000000"/>
                                <w:sz w:val="20"/>
                                <w:szCs w:val="18"/>
                                <w:lang w:val="fr-FR"/>
                              </w:rPr>
                            </w:pPr>
                            <w:r>
                              <w:rPr>
                                <w:color w:val="000000"/>
                                <w:sz w:val="20"/>
                                <w:szCs w:val="18"/>
                                <w:lang w:val="fr-FR"/>
                              </w:rPr>
                              <w:t>10, rue des Gaudines</w:t>
                            </w:r>
                          </w:p>
                          <w:p w:rsidR="008B34AA" w:rsidRDefault="008B34AA" w:rsidP="00460028">
                            <w:pPr>
                              <w:autoSpaceDE w:val="0"/>
                              <w:autoSpaceDN w:val="0"/>
                              <w:adjustRightInd w:val="0"/>
                              <w:jc w:val="center"/>
                              <w:rPr>
                                <w:color w:val="000000"/>
                                <w:sz w:val="20"/>
                                <w:szCs w:val="18"/>
                                <w:lang w:val="fr-FR"/>
                              </w:rPr>
                            </w:pPr>
                            <w:r w:rsidRPr="00460028">
                              <w:rPr>
                                <w:color w:val="000000"/>
                                <w:sz w:val="20"/>
                                <w:szCs w:val="18"/>
                                <w:lang w:val="fr-FR"/>
                              </w:rPr>
                              <w:t>78100</w:t>
                            </w:r>
                            <w:r>
                              <w:rPr>
                                <w:color w:val="000000"/>
                                <w:sz w:val="20"/>
                                <w:szCs w:val="18"/>
                                <w:lang w:val="fr-FR"/>
                              </w:rPr>
                              <w:t xml:space="preserve"> Saint Germain en Laye, France</w:t>
                            </w:r>
                          </w:p>
                          <w:p w:rsidR="008B34AA" w:rsidRDefault="008B34AA" w:rsidP="00460028">
                            <w:pPr>
                              <w:autoSpaceDE w:val="0"/>
                              <w:autoSpaceDN w:val="0"/>
                              <w:adjustRightInd w:val="0"/>
                              <w:jc w:val="center"/>
                              <w:rPr>
                                <w:color w:val="000000"/>
                                <w:sz w:val="20"/>
                                <w:szCs w:val="18"/>
                              </w:rPr>
                            </w:pPr>
                            <w:r>
                              <w:rPr>
                                <w:color w:val="000000"/>
                                <w:sz w:val="20"/>
                                <w:szCs w:val="18"/>
                              </w:rPr>
                              <w:t>Telephone: +33 1 34 51 70 01  Fax:  +33 1 34 51 82 05</w:t>
                            </w:r>
                          </w:p>
                          <w:p w:rsidR="008B34AA" w:rsidRDefault="008B34AA" w:rsidP="00B534F2">
                            <w:pPr>
                              <w:autoSpaceDE w:val="0"/>
                              <w:autoSpaceDN w:val="0"/>
                              <w:adjustRightInd w:val="0"/>
                              <w:jc w:val="center"/>
                              <w:rPr>
                                <w:color w:val="000000"/>
                                <w:sz w:val="18"/>
                                <w:szCs w:val="18"/>
                                <w:lang w:val="fr-FR"/>
                              </w:rPr>
                            </w:pPr>
                            <w:r>
                              <w:rPr>
                                <w:color w:val="000000"/>
                                <w:sz w:val="20"/>
                                <w:szCs w:val="18"/>
                              </w:rPr>
                              <w:t xml:space="preserve">e-mail:  </w:t>
                            </w:r>
                            <w:hyperlink r:id="rId8" w:history="1">
                              <w:r w:rsidRPr="00713387">
                                <w:rPr>
                                  <w:rStyle w:val="Hyperlink"/>
                                  <w:sz w:val="20"/>
                                  <w:szCs w:val="18"/>
                                </w:rPr>
                                <w:t>contact@iala-aism.org</w:t>
                              </w:r>
                            </w:hyperlink>
                            <w:r>
                              <w:rPr>
                                <w:color w:val="000000"/>
                                <w:sz w:val="20"/>
                                <w:szCs w:val="18"/>
                              </w:rPr>
                              <w:t xml:space="preserve">       </w:t>
                            </w:r>
                            <w:r w:rsidRPr="0044047B">
                              <w:rPr>
                                <w:color w:val="000000"/>
                                <w:sz w:val="20"/>
                                <w:szCs w:val="18"/>
                              </w:rPr>
                              <w:t>Internet</w:t>
                            </w:r>
                            <w:r>
                              <w:rPr>
                                <w:color w:val="000000"/>
                                <w:sz w:val="20"/>
                                <w:szCs w:val="18"/>
                              </w:rPr>
                              <w:t xml:space="preserve">: </w:t>
                            </w:r>
                            <w:r w:rsidRPr="0044047B">
                              <w:rPr>
                                <w:color w:val="000000"/>
                                <w:sz w:val="20"/>
                                <w:szCs w:val="18"/>
                              </w:rPr>
                              <w:t xml:space="preserve"> </w:t>
                            </w:r>
                            <w:hyperlink r:id="rId9" w:history="1">
                              <w:r w:rsidRPr="00126198">
                                <w:rPr>
                                  <w:rStyle w:val="Hyperlink"/>
                                  <w:sz w:val="20"/>
                                  <w:szCs w:val="18"/>
                                </w:rPr>
                                <w:t>www.iala-aism.org</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35A4F41" id="_x0000_t202" coordsize="21600,21600" o:spt="202" path="m,l,21600r21600,l21600,xe">
                <v:stroke joinstyle="miter"/>
                <v:path gradientshapeok="t" o:connecttype="rect"/>
              </v:shapetype>
              <v:shape id="Text Box 118" o:spid="_x0000_s1026" type="#_x0000_t202" style="position:absolute;left:0;text-align:left;margin-left:67.65pt;margin-top:585.2pt;width:423.15pt;height:69.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" filled="f" fillcolor="#0c9" stroked="f">
                <v:textbox>
                  <w:txbxContent>
                    <w:p w:rsidR="008B34AA" w:rsidRPr="00460028" w:rsidRDefault="008B34AA" w:rsidP="00460028">
                      <w:pPr>
                        <w:autoSpaceDE w:val="0"/>
                        <w:autoSpaceDN w:val="0"/>
                        <w:adjustRightInd w:val="0"/>
                        <w:jc w:val="center"/>
                        <w:rPr>
                          <w:color w:val="000000"/>
                          <w:sz w:val="20"/>
                          <w:szCs w:val="18"/>
                          <w:lang w:val="fr-FR"/>
                        </w:rPr>
                      </w:pPr>
                      <w:r>
                        <w:rPr>
                          <w:color w:val="000000"/>
                          <w:sz w:val="20"/>
                          <w:szCs w:val="18"/>
                          <w:lang w:val="fr-FR"/>
                        </w:rPr>
                        <w:t>10, rue des Gaudines</w:t>
                      </w:r>
                    </w:p>
                    <w:p w:rsidR="008B34AA" w:rsidRDefault="008B34AA" w:rsidP="00460028">
                      <w:pPr>
                        <w:autoSpaceDE w:val="0"/>
                        <w:autoSpaceDN w:val="0"/>
                        <w:adjustRightInd w:val="0"/>
                        <w:jc w:val="center"/>
                        <w:rPr>
                          <w:color w:val="000000"/>
                          <w:sz w:val="20"/>
                          <w:szCs w:val="18"/>
                          <w:lang w:val="fr-FR"/>
                        </w:rPr>
                      </w:pPr>
                      <w:r w:rsidRPr="00460028">
                        <w:rPr>
                          <w:color w:val="000000"/>
                          <w:sz w:val="20"/>
                          <w:szCs w:val="18"/>
                          <w:lang w:val="fr-FR"/>
                        </w:rPr>
                        <w:t>78100</w:t>
                      </w:r>
                      <w:r>
                        <w:rPr>
                          <w:color w:val="000000"/>
                          <w:sz w:val="20"/>
                          <w:szCs w:val="18"/>
                          <w:lang w:val="fr-FR"/>
                        </w:rPr>
                        <w:t xml:space="preserve"> Saint Germain en Laye, France</w:t>
                      </w:r>
                    </w:p>
                    <w:p w:rsidR="008B34AA" w:rsidRDefault="008B34AA" w:rsidP="00460028">
                      <w:pPr>
                        <w:autoSpaceDE w:val="0"/>
                        <w:autoSpaceDN w:val="0"/>
                        <w:adjustRightInd w:val="0"/>
                        <w:jc w:val="center"/>
                        <w:rPr>
                          <w:color w:val="000000"/>
                          <w:sz w:val="20"/>
                          <w:szCs w:val="18"/>
                        </w:rPr>
                      </w:pPr>
                      <w:r>
                        <w:rPr>
                          <w:color w:val="000000"/>
                          <w:sz w:val="20"/>
                          <w:szCs w:val="18"/>
                        </w:rPr>
                        <w:t>Telephone: +33 1 34 51 70 01  Fax:  +33 1 34 51 82 05</w:t>
                      </w:r>
                    </w:p>
                    <w:p w:rsidR="008B34AA" w:rsidRDefault="008B34AA" w:rsidP="00B534F2">
                      <w:pPr>
                        <w:autoSpaceDE w:val="0"/>
                        <w:autoSpaceDN w:val="0"/>
                        <w:adjustRightInd w:val="0"/>
                        <w:jc w:val="center"/>
                        <w:rPr>
                          <w:color w:val="000000"/>
                          <w:sz w:val="18"/>
                          <w:szCs w:val="18"/>
                          <w:lang w:val="fr-FR"/>
                        </w:rPr>
                      </w:pPr>
                      <w:r>
                        <w:rPr>
                          <w:color w:val="000000"/>
                          <w:sz w:val="20"/>
                          <w:szCs w:val="18"/>
                        </w:rPr>
                        <w:t xml:space="preserve">e-mail:  </w:t>
                      </w:r>
                      <w:hyperlink r:id="rId10" w:history="1">
                        <w:r w:rsidRPr="00713387">
                          <w:rPr>
                            <w:rStyle w:val="Hyperlink"/>
                            <w:sz w:val="20"/>
                            <w:szCs w:val="18"/>
                          </w:rPr>
                          <w:t>contact@iala-aism.org</w:t>
                        </w:r>
                      </w:hyperlink>
                      <w:r>
                        <w:rPr>
                          <w:color w:val="000000"/>
                          <w:sz w:val="20"/>
                          <w:szCs w:val="18"/>
                        </w:rPr>
                        <w:t xml:space="preserve">       </w:t>
                      </w:r>
                      <w:r w:rsidRPr="0044047B">
                        <w:rPr>
                          <w:color w:val="000000"/>
                          <w:sz w:val="20"/>
                          <w:szCs w:val="18"/>
                        </w:rPr>
                        <w:t>Internet</w:t>
                      </w:r>
                      <w:r>
                        <w:rPr>
                          <w:color w:val="000000"/>
                          <w:sz w:val="20"/>
                          <w:szCs w:val="18"/>
                        </w:rPr>
                        <w:t xml:space="preserve">: </w:t>
                      </w:r>
                      <w:r w:rsidRPr="0044047B">
                        <w:rPr>
                          <w:color w:val="000000"/>
                          <w:sz w:val="20"/>
                          <w:szCs w:val="18"/>
                        </w:rPr>
                        <w:t xml:space="preserve"> </w:t>
                      </w:r>
                      <w:hyperlink r:id="rId11" w:history="1">
                        <w:r w:rsidRPr="00126198">
                          <w:rPr>
                            <w:rStyle w:val="Hyperlink"/>
                            <w:sz w:val="20"/>
                            <w:szCs w:val="18"/>
                          </w:rPr>
                          <w:t>www.iala-aism.org</w:t>
                        </w:r>
                      </w:hyperlink>
                    </w:p>
                  </w:txbxContent>
                </v:textbox>
              </v:shape>
            </w:pict>
          </mc:Fallback>
        </mc:AlternateContent>
      </w:r>
      <w:r>
        <w:rPr>
          <w:noProof/>
          <w:lang w:val="en-IE" w:eastAsia="en-IE"/>
        </w:rPr>
        <w:drawing>
          <wp:anchor distT="0" distB="0" distL="114300" distR="114300" simplePos="0" relativeHeight="251655680" behindDoc="0" locked="0" layoutInCell="1" allowOverlap="1" wp14:anchorId="4B4E7D71" wp14:editId="1D2F3E7B">
            <wp:simplePos x="0" y="0"/>
            <wp:positionH relativeFrom="column">
              <wp:posOffset>3092271</wp:posOffset>
            </wp:positionH>
            <wp:positionV relativeFrom="paragraph">
              <wp:posOffset>4611370</wp:posOffset>
            </wp:positionV>
            <wp:extent cx="898525" cy="1236980"/>
            <wp:effectExtent l="0" t="0" r="0" b="1270"/>
            <wp:wrapNone/>
            <wp:docPr id="3" name="Picture 112" descr="Description: 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Description: IALA logo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98525" cy="123698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IE" w:eastAsia="en-IE"/>
        </w:rPr>
        <mc:AlternateContent>
          <mc:Choice Requires="wps">
            <w:drawing>
              <wp:anchor distT="0" distB="0" distL="114300" distR="114300" simplePos="0" relativeHeight="251654656" behindDoc="0" locked="0" layoutInCell="1" allowOverlap="1" wp14:anchorId="387CB3C6" wp14:editId="23098A86">
                <wp:simplePos x="0" y="0"/>
                <wp:positionH relativeFrom="column">
                  <wp:posOffset>1066165</wp:posOffset>
                </wp:positionH>
                <wp:positionV relativeFrom="paragraph">
                  <wp:posOffset>495935</wp:posOffset>
                </wp:positionV>
                <wp:extent cx="4856480" cy="3287395"/>
                <wp:effectExtent l="0" t="0" r="0" b="8255"/>
                <wp:wrapNone/>
                <wp:docPr id="2"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56480" cy="3287395"/>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B34AA" w:rsidRPr="00380C7B" w:rsidRDefault="008B34AA" w:rsidP="00460028">
                            <w:pPr>
                              <w:autoSpaceDE w:val="0"/>
                              <w:autoSpaceDN w:val="0"/>
                              <w:adjustRightInd w:val="0"/>
                              <w:jc w:val="center"/>
                              <w:rPr>
                                <w:b/>
                                <w:bCs/>
                                <w:color w:val="000000"/>
                                <w:sz w:val="36"/>
                                <w:szCs w:val="36"/>
                                <w:highlight w:val="yellow"/>
                              </w:rPr>
                            </w:pPr>
                            <w:r>
                              <w:rPr>
                                <w:b/>
                                <w:bCs/>
                                <w:color w:val="000000"/>
                                <w:sz w:val="36"/>
                                <w:szCs w:val="36"/>
                              </w:rPr>
                              <w:t xml:space="preserve">IALA Guideline No. </w:t>
                            </w:r>
                            <w:r w:rsidRPr="00380C7B">
                              <w:rPr>
                                <w:b/>
                                <w:bCs/>
                                <w:color w:val="000000"/>
                                <w:sz w:val="36"/>
                                <w:szCs w:val="36"/>
                                <w:highlight w:val="yellow"/>
                              </w:rPr>
                              <w:t>####</w:t>
                            </w:r>
                          </w:p>
                          <w:p w:rsidR="008B34AA" w:rsidRPr="00380C7B" w:rsidRDefault="008B34AA" w:rsidP="00460028">
                            <w:pPr>
                              <w:autoSpaceDE w:val="0"/>
                              <w:autoSpaceDN w:val="0"/>
                              <w:adjustRightInd w:val="0"/>
                              <w:jc w:val="center"/>
                              <w:rPr>
                                <w:b/>
                                <w:bCs/>
                                <w:color w:val="000000"/>
                                <w:sz w:val="36"/>
                                <w:szCs w:val="36"/>
                                <w:highlight w:val="yellow"/>
                              </w:rPr>
                            </w:pPr>
                          </w:p>
                          <w:p w:rsidR="008B34AA" w:rsidRDefault="008B34AA" w:rsidP="003C1630">
                            <w:pPr>
                              <w:autoSpaceDE w:val="0"/>
                              <w:autoSpaceDN w:val="0"/>
                              <w:adjustRightInd w:val="0"/>
                              <w:jc w:val="center"/>
                              <w:rPr>
                                <w:b/>
                                <w:bCs/>
                                <w:color w:val="000000"/>
                                <w:sz w:val="36"/>
                                <w:szCs w:val="36"/>
                                <w:highlight w:val="yellow"/>
                              </w:rPr>
                            </w:pPr>
                            <w:r>
                              <w:rPr>
                                <w:b/>
                                <w:bCs/>
                                <w:color w:val="000000"/>
                                <w:sz w:val="36"/>
                                <w:szCs w:val="36"/>
                                <w:highlight w:val="yellow"/>
                              </w:rPr>
                              <w:t>on</w:t>
                            </w:r>
                          </w:p>
                          <w:p w:rsidR="008B34AA" w:rsidRDefault="008B34AA" w:rsidP="003C1630">
                            <w:pPr>
                              <w:autoSpaceDE w:val="0"/>
                              <w:autoSpaceDN w:val="0"/>
                              <w:adjustRightInd w:val="0"/>
                              <w:jc w:val="center"/>
                              <w:rPr>
                                <w:b/>
                                <w:bCs/>
                                <w:color w:val="000000"/>
                                <w:sz w:val="36"/>
                                <w:szCs w:val="36"/>
                                <w:highlight w:val="yellow"/>
                              </w:rPr>
                            </w:pPr>
                          </w:p>
                          <w:p w:rsidR="008B34AA" w:rsidRDefault="008B34AA" w:rsidP="003C1630">
                            <w:pPr>
                              <w:autoSpaceDE w:val="0"/>
                              <w:autoSpaceDN w:val="0"/>
                              <w:adjustRightInd w:val="0"/>
                              <w:jc w:val="center"/>
                              <w:rPr>
                                <w:b/>
                                <w:bCs/>
                                <w:color w:val="000000"/>
                                <w:sz w:val="36"/>
                                <w:szCs w:val="36"/>
                                <w:highlight w:val="yellow"/>
                              </w:rPr>
                            </w:pPr>
                            <w:r>
                              <w:rPr>
                                <w:b/>
                                <w:bCs/>
                                <w:color w:val="000000"/>
                                <w:sz w:val="36"/>
                                <w:szCs w:val="36"/>
                                <w:highlight w:val="yellow"/>
                              </w:rPr>
                              <w:t>Unique Identifiers for Maritime Resources</w:t>
                            </w:r>
                          </w:p>
                          <w:p w:rsidR="008B34AA" w:rsidRDefault="008B34AA" w:rsidP="003C1630">
                            <w:pPr>
                              <w:autoSpaceDE w:val="0"/>
                              <w:autoSpaceDN w:val="0"/>
                              <w:adjustRightInd w:val="0"/>
                              <w:jc w:val="center"/>
                              <w:rPr>
                                <w:b/>
                                <w:bCs/>
                                <w:color w:val="000000"/>
                                <w:sz w:val="36"/>
                                <w:szCs w:val="36"/>
                                <w:highlight w:val="yellow"/>
                              </w:rPr>
                            </w:pPr>
                          </w:p>
                          <w:p w:rsidR="008B34AA" w:rsidRDefault="008B34AA" w:rsidP="003C1630">
                            <w:pPr>
                              <w:autoSpaceDE w:val="0"/>
                              <w:autoSpaceDN w:val="0"/>
                              <w:adjustRightInd w:val="0"/>
                              <w:jc w:val="center"/>
                              <w:rPr>
                                <w:b/>
                                <w:bCs/>
                                <w:color w:val="000000"/>
                                <w:sz w:val="36"/>
                                <w:szCs w:val="36"/>
                                <w:highlight w:val="yellow"/>
                              </w:rPr>
                            </w:pPr>
                            <w:r>
                              <w:rPr>
                                <w:b/>
                                <w:bCs/>
                                <w:color w:val="000000"/>
                                <w:sz w:val="36"/>
                                <w:szCs w:val="36"/>
                                <w:highlight w:val="yellow"/>
                              </w:rPr>
                              <w:t>Edition 0.0</w:t>
                            </w:r>
                          </w:p>
                          <w:p w:rsidR="008B34AA" w:rsidRDefault="008B34AA" w:rsidP="003C1630">
                            <w:pPr>
                              <w:autoSpaceDE w:val="0"/>
                              <w:autoSpaceDN w:val="0"/>
                              <w:adjustRightInd w:val="0"/>
                              <w:jc w:val="center"/>
                              <w:rPr>
                                <w:b/>
                                <w:bCs/>
                                <w:color w:val="000000"/>
                                <w:sz w:val="36"/>
                                <w:szCs w:val="36"/>
                                <w:highlight w:val="yellow"/>
                              </w:rPr>
                            </w:pPr>
                          </w:p>
                          <w:p w:rsidR="008B34AA" w:rsidRPr="00380C7B" w:rsidRDefault="008B34AA" w:rsidP="003C1630">
                            <w:pPr>
                              <w:autoSpaceDE w:val="0"/>
                              <w:autoSpaceDN w:val="0"/>
                              <w:adjustRightInd w:val="0"/>
                              <w:jc w:val="center"/>
                              <w:rPr>
                                <w:b/>
                                <w:bCs/>
                                <w:color w:val="000000"/>
                                <w:sz w:val="36"/>
                                <w:szCs w:val="36"/>
                                <w:highlight w:val="yellow"/>
                              </w:rPr>
                            </w:pPr>
                            <w:r>
                              <w:rPr>
                                <w:b/>
                                <w:bCs/>
                                <w:color w:val="000000"/>
                                <w:sz w:val="36"/>
                                <w:szCs w:val="36"/>
                                <w:highlight w:val="yellow"/>
                              </w:rPr>
                              <w:t>DRAFT October 2015</w:t>
                            </w:r>
                          </w:p>
                          <w:p w:rsidR="008B34AA" w:rsidRDefault="008B34AA" w:rsidP="00460028">
                            <w:pPr>
                              <w:autoSpaceDE w:val="0"/>
                              <w:autoSpaceDN w:val="0"/>
                              <w:adjustRightInd w:val="0"/>
                              <w:jc w:val="center"/>
                              <w:rPr>
                                <w:b/>
                                <w:bCs/>
                                <w:color w:val="000000"/>
                              </w:rPr>
                            </w:pPr>
                            <w:r w:rsidRPr="00380C7B">
                              <w:rPr>
                                <w:b/>
                                <w:bCs/>
                                <w:color w:val="000000"/>
                                <w:highlight w:val="yellow"/>
                              </w:rPr>
                              <w:t>[Previous Edition; Date issued]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7CB3C6" id="Text Box 111" o:spid="_x0000_s1027" type="#_x0000_t202" style="position:absolute;left:0;text-align:left;margin-left:83.95pt;margin-top:39.05pt;width:382.4pt;height:258.8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" filled="f" fillcolor="#0c9" stroked="f">
                <v:textbox>
                  <w:txbxContent>
                    <w:p w:rsidR="008B34AA" w:rsidRPr="00380C7B" w:rsidRDefault="008B34AA" w:rsidP="00460028">
                      <w:pPr>
                        <w:autoSpaceDE w:val="0"/>
                        <w:autoSpaceDN w:val="0"/>
                        <w:adjustRightInd w:val="0"/>
                        <w:jc w:val="center"/>
                        <w:rPr>
                          <w:b/>
                          <w:bCs/>
                          <w:color w:val="000000"/>
                          <w:sz w:val="36"/>
                          <w:szCs w:val="36"/>
                          <w:highlight w:val="yellow"/>
                        </w:rPr>
                      </w:pPr>
                      <w:r>
                        <w:rPr>
                          <w:b/>
                          <w:bCs/>
                          <w:color w:val="000000"/>
                          <w:sz w:val="36"/>
                          <w:szCs w:val="36"/>
                        </w:rPr>
                        <w:t xml:space="preserve">IALA Guideline No. </w:t>
                      </w:r>
                      <w:r w:rsidRPr="00380C7B">
                        <w:rPr>
                          <w:b/>
                          <w:bCs/>
                          <w:color w:val="000000"/>
                          <w:sz w:val="36"/>
                          <w:szCs w:val="36"/>
                          <w:highlight w:val="yellow"/>
                        </w:rPr>
                        <w:t>####</w:t>
                      </w:r>
                    </w:p>
                    <w:p w:rsidR="008B34AA" w:rsidRPr="00380C7B" w:rsidRDefault="008B34AA" w:rsidP="00460028">
                      <w:pPr>
                        <w:autoSpaceDE w:val="0"/>
                        <w:autoSpaceDN w:val="0"/>
                        <w:adjustRightInd w:val="0"/>
                        <w:jc w:val="center"/>
                        <w:rPr>
                          <w:b/>
                          <w:bCs/>
                          <w:color w:val="000000"/>
                          <w:sz w:val="36"/>
                          <w:szCs w:val="36"/>
                          <w:highlight w:val="yellow"/>
                        </w:rPr>
                      </w:pPr>
                    </w:p>
                    <w:p w:rsidR="008B34AA" w:rsidRDefault="008B34AA" w:rsidP="003C1630">
                      <w:pPr>
                        <w:autoSpaceDE w:val="0"/>
                        <w:autoSpaceDN w:val="0"/>
                        <w:adjustRightInd w:val="0"/>
                        <w:jc w:val="center"/>
                        <w:rPr>
                          <w:b/>
                          <w:bCs/>
                          <w:color w:val="000000"/>
                          <w:sz w:val="36"/>
                          <w:szCs w:val="36"/>
                          <w:highlight w:val="yellow"/>
                        </w:rPr>
                      </w:pPr>
                      <w:r>
                        <w:rPr>
                          <w:b/>
                          <w:bCs/>
                          <w:color w:val="000000"/>
                          <w:sz w:val="36"/>
                          <w:szCs w:val="36"/>
                          <w:highlight w:val="yellow"/>
                        </w:rPr>
                        <w:t>on</w:t>
                      </w:r>
                    </w:p>
                    <w:p w:rsidR="008B34AA" w:rsidRDefault="008B34AA" w:rsidP="003C1630">
                      <w:pPr>
                        <w:autoSpaceDE w:val="0"/>
                        <w:autoSpaceDN w:val="0"/>
                        <w:adjustRightInd w:val="0"/>
                        <w:jc w:val="center"/>
                        <w:rPr>
                          <w:b/>
                          <w:bCs/>
                          <w:color w:val="000000"/>
                          <w:sz w:val="36"/>
                          <w:szCs w:val="36"/>
                          <w:highlight w:val="yellow"/>
                        </w:rPr>
                      </w:pPr>
                    </w:p>
                    <w:p w:rsidR="008B34AA" w:rsidRDefault="008B34AA" w:rsidP="003C1630">
                      <w:pPr>
                        <w:autoSpaceDE w:val="0"/>
                        <w:autoSpaceDN w:val="0"/>
                        <w:adjustRightInd w:val="0"/>
                        <w:jc w:val="center"/>
                        <w:rPr>
                          <w:b/>
                          <w:bCs/>
                          <w:color w:val="000000"/>
                          <w:sz w:val="36"/>
                          <w:szCs w:val="36"/>
                          <w:highlight w:val="yellow"/>
                        </w:rPr>
                      </w:pPr>
                      <w:r>
                        <w:rPr>
                          <w:b/>
                          <w:bCs/>
                          <w:color w:val="000000"/>
                          <w:sz w:val="36"/>
                          <w:szCs w:val="36"/>
                          <w:highlight w:val="yellow"/>
                        </w:rPr>
                        <w:t>Unique Identifiers for Maritime Resources</w:t>
                      </w:r>
                    </w:p>
                    <w:p w:rsidR="008B34AA" w:rsidRDefault="008B34AA" w:rsidP="003C1630">
                      <w:pPr>
                        <w:autoSpaceDE w:val="0"/>
                        <w:autoSpaceDN w:val="0"/>
                        <w:adjustRightInd w:val="0"/>
                        <w:jc w:val="center"/>
                        <w:rPr>
                          <w:b/>
                          <w:bCs/>
                          <w:color w:val="000000"/>
                          <w:sz w:val="36"/>
                          <w:szCs w:val="36"/>
                          <w:highlight w:val="yellow"/>
                        </w:rPr>
                      </w:pPr>
                    </w:p>
                    <w:p w:rsidR="008B34AA" w:rsidRDefault="008B34AA" w:rsidP="003C1630">
                      <w:pPr>
                        <w:autoSpaceDE w:val="0"/>
                        <w:autoSpaceDN w:val="0"/>
                        <w:adjustRightInd w:val="0"/>
                        <w:jc w:val="center"/>
                        <w:rPr>
                          <w:b/>
                          <w:bCs/>
                          <w:color w:val="000000"/>
                          <w:sz w:val="36"/>
                          <w:szCs w:val="36"/>
                          <w:highlight w:val="yellow"/>
                        </w:rPr>
                      </w:pPr>
                      <w:r>
                        <w:rPr>
                          <w:b/>
                          <w:bCs/>
                          <w:color w:val="000000"/>
                          <w:sz w:val="36"/>
                          <w:szCs w:val="36"/>
                          <w:highlight w:val="yellow"/>
                        </w:rPr>
                        <w:t>Edition 0.0</w:t>
                      </w:r>
                    </w:p>
                    <w:p w:rsidR="008B34AA" w:rsidRDefault="008B34AA" w:rsidP="003C1630">
                      <w:pPr>
                        <w:autoSpaceDE w:val="0"/>
                        <w:autoSpaceDN w:val="0"/>
                        <w:adjustRightInd w:val="0"/>
                        <w:jc w:val="center"/>
                        <w:rPr>
                          <w:b/>
                          <w:bCs/>
                          <w:color w:val="000000"/>
                          <w:sz w:val="36"/>
                          <w:szCs w:val="36"/>
                          <w:highlight w:val="yellow"/>
                        </w:rPr>
                      </w:pPr>
                    </w:p>
                    <w:p w:rsidR="008B34AA" w:rsidRPr="00380C7B" w:rsidRDefault="008B34AA" w:rsidP="003C1630">
                      <w:pPr>
                        <w:autoSpaceDE w:val="0"/>
                        <w:autoSpaceDN w:val="0"/>
                        <w:adjustRightInd w:val="0"/>
                        <w:jc w:val="center"/>
                        <w:rPr>
                          <w:b/>
                          <w:bCs/>
                          <w:color w:val="000000"/>
                          <w:sz w:val="36"/>
                          <w:szCs w:val="36"/>
                          <w:highlight w:val="yellow"/>
                        </w:rPr>
                      </w:pPr>
                      <w:r>
                        <w:rPr>
                          <w:b/>
                          <w:bCs/>
                          <w:color w:val="000000"/>
                          <w:sz w:val="36"/>
                          <w:szCs w:val="36"/>
                          <w:highlight w:val="yellow"/>
                        </w:rPr>
                        <w:t>DRAFT October 2015</w:t>
                      </w:r>
                    </w:p>
                    <w:p w:rsidR="008B34AA" w:rsidRDefault="008B34AA" w:rsidP="00460028">
                      <w:pPr>
                        <w:autoSpaceDE w:val="0"/>
                        <w:autoSpaceDN w:val="0"/>
                        <w:adjustRightInd w:val="0"/>
                        <w:jc w:val="center"/>
                        <w:rPr>
                          <w:b/>
                          <w:bCs/>
                          <w:color w:val="000000"/>
                        </w:rPr>
                      </w:pPr>
                      <w:r w:rsidRPr="00380C7B">
                        <w:rPr>
                          <w:b/>
                          <w:bCs/>
                          <w:color w:val="000000"/>
                          <w:highlight w:val="yellow"/>
                        </w:rPr>
                        <w:t>[Previous Edition; Date issued]</w:t>
                      </w:r>
                    </w:p>
                  </w:txbxContent>
                </v:textbox>
              </v:shape>
            </w:pict>
          </mc:Fallback>
        </mc:AlternateContent>
      </w:r>
      <w:r w:rsidR="002D6AE7">
        <w:rPr>
          <w:noProof/>
          <w:lang w:val="en-IE" w:eastAsia="en-IE"/>
        </w:rPr>
        <mc:AlternateContent>
          <mc:Choice Requires="wps">
            <w:drawing>
              <wp:anchor distT="0" distB="0" distL="114300" distR="114300" simplePos="0" relativeHeight="251657728" behindDoc="0" locked="0" layoutInCell="1" allowOverlap="1" wp14:anchorId="4013F71E" wp14:editId="58FC1BD4">
                <wp:simplePos x="0" y="0"/>
                <wp:positionH relativeFrom="column">
                  <wp:posOffset>-2511425</wp:posOffset>
                </wp:positionH>
                <wp:positionV relativeFrom="paragraph">
                  <wp:posOffset>5662930</wp:posOffset>
                </wp:positionV>
                <wp:extent cx="5490210" cy="382270"/>
                <wp:effectExtent l="2477770" t="0" r="2473960" b="0"/>
                <wp:wrapNone/>
                <wp:docPr id="8" name="Text 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5490210" cy="3822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B34AA" w:rsidRDefault="008B34AA" w:rsidP="00460028">
                            <w:pPr>
                              <w:autoSpaceDE w:val="0"/>
                              <w:autoSpaceDN w:val="0"/>
                              <w:adjustRightInd w:val="0"/>
                              <w:rPr>
                                <w:i/>
                                <w:iCs/>
                                <w:color w:val="000000"/>
                                <w:sz w:val="48"/>
                                <w:szCs w:val="48"/>
                                <w:lang w:val="fr-FR"/>
                              </w:rPr>
                            </w:pPr>
                            <w:r>
                              <w:rPr>
                                <w:b/>
                                <w:bCs/>
                                <w:i/>
                                <w:iCs/>
                                <w:color w:val="000000"/>
                                <w:sz w:val="48"/>
                                <w:szCs w:val="48"/>
                                <w:lang w:val="fr-FR"/>
                              </w:rPr>
                              <w:t>AISM</w:t>
                            </w:r>
                            <w:r>
                              <w:rPr>
                                <w:i/>
                                <w:iCs/>
                                <w:color w:val="000000"/>
                                <w:sz w:val="48"/>
                                <w:szCs w:val="48"/>
                                <w:lang w:val="fr-FR"/>
                              </w:rPr>
                              <w:t xml:space="preserve"> </w:t>
                            </w:r>
                            <w:r>
                              <w:rPr>
                                <w:color w:val="000000"/>
                                <w:lang w:val="fr-FR"/>
                              </w:rPr>
                              <w:t xml:space="preserve">Association Internationale de Signalisation Maritime     </w:t>
                            </w:r>
                            <w:r>
                              <w:rPr>
                                <w:i/>
                                <w:iCs/>
                                <w:color w:val="000000"/>
                                <w:lang w:val="fr-FR"/>
                              </w:rPr>
                              <w:t xml:space="preserve"> </w:t>
                            </w:r>
                            <w:r>
                              <w:rPr>
                                <w:b/>
                                <w:bCs/>
                                <w:i/>
                                <w:iCs/>
                                <w:color w:val="000000"/>
                                <w:sz w:val="48"/>
                                <w:szCs w:val="48"/>
                                <w:lang w:val="fr-FR"/>
                              </w:rPr>
                              <w:t>IALA</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13F71E" id="Text Box 114" o:spid="_x0000_s1028" type="#_x0000_t202" style="position:absolute;left:0;text-align:left;margin-left:-197.75pt;margin-top:445.9pt;width:432.3pt;height:30.1pt;rotation:-9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" filled="f" fillcolor="#0c9" stroked="f">
                <v:textbox style="layout-flow:vertical;mso-layout-flow-alt:bottom-to-top">
                  <w:txbxContent>
                    <w:p w:rsidR="008B34AA" w:rsidRDefault="008B34AA" w:rsidP="00460028">
                      <w:pPr>
                        <w:autoSpaceDE w:val="0"/>
                        <w:autoSpaceDN w:val="0"/>
                        <w:adjustRightInd w:val="0"/>
                        <w:rPr>
                          <w:i/>
                          <w:iCs/>
                          <w:color w:val="000000"/>
                          <w:sz w:val="48"/>
                          <w:szCs w:val="48"/>
                          <w:lang w:val="fr-FR"/>
                        </w:rPr>
                      </w:pPr>
                      <w:r>
                        <w:rPr>
                          <w:b/>
                          <w:bCs/>
                          <w:i/>
                          <w:iCs/>
                          <w:color w:val="000000"/>
                          <w:sz w:val="48"/>
                          <w:szCs w:val="48"/>
                          <w:lang w:val="fr-FR"/>
                        </w:rPr>
                        <w:t>AISM</w:t>
                      </w:r>
                      <w:r>
                        <w:rPr>
                          <w:i/>
                          <w:iCs/>
                          <w:color w:val="000000"/>
                          <w:sz w:val="48"/>
                          <w:szCs w:val="48"/>
                          <w:lang w:val="fr-FR"/>
                        </w:rPr>
                        <w:t xml:space="preserve"> </w:t>
                      </w:r>
                      <w:r>
                        <w:rPr>
                          <w:color w:val="000000"/>
                          <w:lang w:val="fr-FR"/>
                        </w:rPr>
                        <w:t xml:space="preserve">Association Internationale de Signalisation Maritime     </w:t>
                      </w:r>
                      <w:r>
                        <w:rPr>
                          <w:i/>
                          <w:iCs/>
                          <w:color w:val="000000"/>
                          <w:lang w:val="fr-FR"/>
                        </w:rPr>
                        <w:t xml:space="preserve"> </w:t>
                      </w:r>
                      <w:r>
                        <w:rPr>
                          <w:b/>
                          <w:bCs/>
                          <w:i/>
                          <w:iCs/>
                          <w:color w:val="000000"/>
                          <w:sz w:val="48"/>
                          <w:szCs w:val="48"/>
                          <w:lang w:val="fr-FR"/>
                        </w:rPr>
                        <w:t>IALA</w:t>
                      </w:r>
                    </w:p>
                  </w:txbxContent>
                </v:textbox>
              </v:shape>
            </w:pict>
          </mc:Fallback>
        </mc:AlternateContent>
      </w:r>
      <w:r w:rsidR="002D6AE7">
        <w:rPr>
          <w:noProof/>
          <w:lang w:val="en-IE" w:eastAsia="en-IE"/>
        </w:rPr>
        <mc:AlternateContent>
          <mc:Choice Requires="wps">
            <w:drawing>
              <wp:anchor distT="0" distB="0" distL="114299" distR="114299" simplePos="0" relativeHeight="251659776" behindDoc="0" locked="0" layoutInCell="1" allowOverlap="1" wp14:anchorId="5AC47D5D" wp14:editId="3F0A4176">
                <wp:simplePos x="0" y="0"/>
                <wp:positionH relativeFrom="column">
                  <wp:posOffset>513714</wp:posOffset>
                </wp:positionH>
                <wp:positionV relativeFrom="paragraph">
                  <wp:posOffset>157480</wp:posOffset>
                </wp:positionV>
                <wp:extent cx="0" cy="8441690"/>
                <wp:effectExtent l="0" t="0" r="19050" b="16510"/>
                <wp:wrapNone/>
                <wp:docPr id="7" name="Line 1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6B336D4" id="Line 116" o:spid="_x0000_s1026" style="position:absolute;flip:y;z-index:25165977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40.45pt,12.4pt" to="40.45pt,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"/>
            </w:pict>
          </mc:Fallback>
        </mc:AlternateContent>
      </w:r>
      <w:r w:rsidR="002D6AE7">
        <w:rPr>
          <w:noProof/>
          <w:lang w:val="en-IE" w:eastAsia="en-IE"/>
        </w:rPr>
        <mc:AlternateContent>
          <mc:Choice Requires="wps">
            <w:drawing>
              <wp:anchor distT="0" distB="0" distL="114299" distR="114299" simplePos="0" relativeHeight="251660800" behindDoc="0" locked="0" layoutInCell="1" allowOverlap="1" wp14:anchorId="077E1C32" wp14:editId="0C0C52DB">
                <wp:simplePos x="0" y="0"/>
                <wp:positionH relativeFrom="column">
                  <wp:posOffset>-1</wp:posOffset>
                </wp:positionH>
                <wp:positionV relativeFrom="paragraph">
                  <wp:posOffset>157480</wp:posOffset>
                </wp:positionV>
                <wp:extent cx="0" cy="8441690"/>
                <wp:effectExtent l="0" t="0" r="19050" b="16510"/>
                <wp:wrapNone/>
                <wp:docPr id="6" name="Line 1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6B3381F" id="Line 117" o:spid="_x0000_s1026" style="position:absolute;z-index:25166080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0,12.4pt" to="0,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"/>
            </w:pict>
          </mc:Fallback>
        </mc:AlternateContent>
      </w:r>
      <w:r w:rsidR="002D6AE7">
        <w:rPr>
          <w:noProof/>
          <w:lang w:val="en-IE" w:eastAsia="en-IE"/>
        </w:rPr>
        <mc:AlternateContent>
          <mc:Choice Requires="wps">
            <w:drawing>
              <wp:anchor distT="0" distB="0" distL="114300" distR="114300" simplePos="0" relativeHeight="251658752" behindDoc="0" locked="0" layoutInCell="1" allowOverlap="1" wp14:anchorId="4FD340DF" wp14:editId="766C9662">
                <wp:simplePos x="0" y="0"/>
                <wp:positionH relativeFrom="column">
                  <wp:posOffset>-1144270</wp:posOffset>
                </wp:positionH>
                <wp:positionV relativeFrom="paragraph">
                  <wp:posOffset>1551305</wp:posOffset>
                </wp:positionV>
                <wp:extent cx="2844800" cy="471170"/>
                <wp:effectExtent l="1110615" t="0" r="1104265" b="0"/>
                <wp:wrapNone/>
                <wp:docPr id="5" name="Text Box 1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2844800" cy="4711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B34AA" w:rsidRDefault="008B34AA" w:rsidP="00E37CF6">
                            <w:pPr>
                              <w:autoSpaceDE w:val="0"/>
                              <w:autoSpaceDN w:val="0"/>
                              <w:adjustRightInd w:val="0"/>
                              <w:jc w:val="center"/>
                              <w:rPr>
                                <w:color w:val="000000"/>
                              </w:rPr>
                            </w:pPr>
                            <w:r>
                              <w:rPr>
                                <w:color w:val="000000"/>
                              </w:rPr>
                              <w:t>International Association of Marine Aids to Navigation and Lighthouse Authorities</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D340DF" id="Text Box 115" o:spid="_x0000_s1029" type="#_x0000_t202" style="position:absolute;left:0;text-align:left;margin-left:-90.1pt;margin-top:122.15pt;width:224pt;height:37.1pt;rotation:-90;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" filled="f" fillcolor="#0c9" stroked="f">
                <v:textbox style="layout-flow:vertical;mso-layout-flow-alt:bottom-to-top">
                  <w:txbxContent>
                    <w:p w:rsidR="008B34AA" w:rsidRDefault="008B34AA" w:rsidP="00E37CF6">
                      <w:pPr>
                        <w:autoSpaceDE w:val="0"/>
                        <w:autoSpaceDN w:val="0"/>
                        <w:adjustRightInd w:val="0"/>
                        <w:jc w:val="center"/>
                        <w:rPr>
                          <w:color w:val="000000"/>
                        </w:rPr>
                      </w:pPr>
                      <w:r>
                        <w:rPr>
                          <w:color w:val="000000"/>
                        </w:rPr>
                        <w:t>International Association of Marine Aids to Navigation and Lighthouse Authorities</w:t>
                      </w:r>
                    </w:p>
                  </w:txbxContent>
                </v:textbox>
              </v:shape>
            </w:pict>
          </mc:Fallback>
        </mc:AlternateContent>
      </w:r>
      <w:r w:rsidR="00460028" w:rsidRPr="00371BEF">
        <w:br w:type="page"/>
      </w:r>
      <w:r w:rsidR="009A2C02" w:rsidRPr="00371BEF">
        <w:lastRenderedPageBreak/>
        <w:t>Document Revisions</w:t>
      </w:r>
      <w:bookmarkEnd w:id="0"/>
    </w:p>
    <w:p w:rsidR="00857962" w:rsidRPr="00371BEF" w:rsidRDefault="00857962" w:rsidP="00A163D8">
      <w:pPr>
        <w:pStyle w:val="BodyText"/>
      </w:pPr>
      <w:r w:rsidRPr="00371BEF">
        <w:t>Revisions to the IALA Document are to be noted in the table prior to t</w:t>
      </w:r>
      <w:r w:rsidR="00E37CF6">
        <w:t>he issue of a revised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857962" w:rsidRPr="00371BEF">
        <w:tc>
          <w:tcPr>
            <w:tcW w:w="1908" w:type="dxa"/>
          </w:tcPr>
          <w:p w:rsidR="00857962" w:rsidRPr="00371BEF" w:rsidRDefault="00857962" w:rsidP="00A163D8">
            <w:pPr>
              <w:spacing w:before="60" w:after="60"/>
              <w:jc w:val="center"/>
              <w:rPr>
                <w:b/>
                <w:bCs/>
              </w:rPr>
            </w:pPr>
            <w:r w:rsidRPr="00371BEF">
              <w:rPr>
                <w:b/>
                <w:bCs/>
              </w:rPr>
              <w:t>Date</w:t>
            </w:r>
          </w:p>
        </w:tc>
        <w:tc>
          <w:tcPr>
            <w:tcW w:w="3360" w:type="dxa"/>
          </w:tcPr>
          <w:p w:rsidR="00857962" w:rsidRPr="00371BEF" w:rsidRDefault="00857962" w:rsidP="00A163D8">
            <w:pPr>
              <w:spacing w:before="60" w:after="60"/>
              <w:jc w:val="center"/>
              <w:rPr>
                <w:b/>
                <w:bCs/>
              </w:rPr>
            </w:pPr>
            <w:r w:rsidRPr="00371BEF">
              <w:rPr>
                <w:b/>
                <w:bCs/>
              </w:rPr>
              <w:t>Page / Section Revised</w:t>
            </w:r>
          </w:p>
        </w:tc>
        <w:tc>
          <w:tcPr>
            <w:tcW w:w="4161" w:type="dxa"/>
          </w:tcPr>
          <w:p w:rsidR="00857962" w:rsidRPr="00371BEF" w:rsidRDefault="00857962" w:rsidP="00A163D8">
            <w:pPr>
              <w:spacing w:before="60" w:after="60"/>
              <w:jc w:val="center"/>
              <w:rPr>
                <w:b/>
                <w:bCs/>
              </w:rPr>
            </w:pPr>
            <w:r w:rsidRPr="00371BEF">
              <w:rPr>
                <w:b/>
                <w:bCs/>
              </w:rPr>
              <w:t>Requirement for Revision</w:t>
            </w:r>
          </w:p>
        </w:tc>
      </w:tr>
      <w:tr w:rsidR="00857962" w:rsidRPr="00371BEF" w:rsidTr="00B534F2">
        <w:trPr>
          <w:trHeight w:val="851"/>
        </w:trPr>
        <w:tc>
          <w:tcPr>
            <w:tcW w:w="1908" w:type="dxa"/>
            <w:vAlign w:val="center"/>
          </w:tcPr>
          <w:p w:rsidR="00857962" w:rsidRPr="00371BEF" w:rsidRDefault="00857962" w:rsidP="00A163D8">
            <w:pPr>
              <w:spacing w:before="60" w:after="60"/>
              <w:rPr>
                <w:highlight w:val="yellow"/>
              </w:rPr>
            </w:pPr>
          </w:p>
        </w:tc>
        <w:tc>
          <w:tcPr>
            <w:tcW w:w="3360" w:type="dxa"/>
            <w:vAlign w:val="center"/>
          </w:tcPr>
          <w:p w:rsidR="00857962" w:rsidRPr="00371BEF" w:rsidRDefault="00857962" w:rsidP="00A163D8">
            <w:pPr>
              <w:spacing w:before="60" w:after="60"/>
              <w:rPr>
                <w:highlight w:val="yellow"/>
              </w:rPr>
            </w:pPr>
          </w:p>
        </w:tc>
        <w:tc>
          <w:tcPr>
            <w:tcW w:w="4161" w:type="dxa"/>
            <w:vAlign w:val="center"/>
          </w:tcPr>
          <w:p w:rsidR="00857962" w:rsidRPr="00371BEF" w:rsidRDefault="00857962" w:rsidP="00A163D8">
            <w:pPr>
              <w:spacing w:before="60" w:after="60"/>
            </w:pPr>
          </w:p>
        </w:tc>
      </w:tr>
      <w:tr w:rsidR="00857962" w:rsidRPr="00371BEF" w:rsidTr="00B534F2">
        <w:trPr>
          <w:trHeight w:val="851"/>
        </w:trPr>
        <w:tc>
          <w:tcPr>
            <w:tcW w:w="1908" w:type="dxa"/>
            <w:vAlign w:val="center"/>
          </w:tcPr>
          <w:p w:rsidR="00857962" w:rsidRPr="00371BEF" w:rsidRDefault="00857962" w:rsidP="00A163D8">
            <w:pPr>
              <w:spacing w:before="60" w:after="60"/>
            </w:pPr>
          </w:p>
        </w:tc>
        <w:tc>
          <w:tcPr>
            <w:tcW w:w="3360" w:type="dxa"/>
            <w:vAlign w:val="center"/>
          </w:tcPr>
          <w:p w:rsidR="00857962" w:rsidRPr="00371BEF" w:rsidRDefault="00857962" w:rsidP="00A163D8">
            <w:pPr>
              <w:spacing w:before="60" w:after="60"/>
            </w:pPr>
          </w:p>
        </w:tc>
        <w:tc>
          <w:tcPr>
            <w:tcW w:w="4161" w:type="dxa"/>
            <w:vAlign w:val="center"/>
          </w:tcPr>
          <w:p w:rsidR="00857962" w:rsidRPr="00371BEF" w:rsidRDefault="00857962" w:rsidP="00A163D8">
            <w:pPr>
              <w:spacing w:before="60" w:after="60"/>
            </w:pPr>
          </w:p>
        </w:tc>
      </w:tr>
      <w:tr w:rsidR="00857962" w:rsidRPr="00371BEF" w:rsidTr="00B534F2">
        <w:trPr>
          <w:trHeight w:val="851"/>
        </w:trPr>
        <w:tc>
          <w:tcPr>
            <w:tcW w:w="1908" w:type="dxa"/>
            <w:vAlign w:val="center"/>
          </w:tcPr>
          <w:p w:rsidR="00857962" w:rsidRPr="00371BEF" w:rsidRDefault="00857962" w:rsidP="00A163D8">
            <w:pPr>
              <w:spacing w:before="60" w:after="60"/>
            </w:pPr>
          </w:p>
        </w:tc>
        <w:tc>
          <w:tcPr>
            <w:tcW w:w="3360" w:type="dxa"/>
            <w:vAlign w:val="center"/>
          </w:tcPr>
          <w:p w:rsidR="00857962" w:rsidRPr="00371BEF" w:rsidRDefault="00857962" w:rsidP="00A163D8">
            <w:pPr>
              <w:spacing w:before="60" w:after="60"/>
            </w:pPr>
          </w:p>
        </w:tc>
        <w:tc>
          <w:tcPr>
            <w:tcW w:w="4161" w:type="dxa"/>
            <w:vAlign w:val="center"/>
          </w:tcPr>
          <w:p w:rsidR="00857962" w:rsidRPr="00371BEF" w:rsidRDefault="00857962" w:rsidP="00A163D8">
            <w:pPr>
              <w:spacing w:before="60" w:after="60"/>
            </w:pPr>
          </w:p>
        </w:tc>
      </w:tr>
      <w:tr w:rsidR="00857962" w:rsidRPr="00371BEF" w:rsidTr="00B534F2">
        <w:trPr>
          <w:trHeight w:val="851"/>
        </w:trPr>
        <w:tc>
          <w:tcPr>
            <w:tcW w:w="1908" w:type="dxa"/>
            <w:vAlign w:val="center"/>
          </w:tcPr>
          <w:p w:rsidR="00857962" w:rsidRPr="00371BEF" w:rsidRDefault="00857962" w:rsidP="00A163D8">
            <w:pPr>
              <w:spacing w:before="60" w:after="60"/>
            </w:pPr>
          </w:p>
        </w:tc>
        <w:tc>
          <w:tcPr>
            <w:tcW w:w="3360" w:type="dxa"/>
            <w:vAlign w:val="center"/>
          </w:tcPr>
          <w:p w:rsidR="00857962" w:rsidRPr="00371BEF" w:rsidRDefault="00857962" w:rsidP="00A163D8">
            <w:pPr>
              <w:spacing w:before="60" w:after="60"/>
            </w:pPr>
          </w:p>
        </w:tc>
        <w:tc>
          <w:tcPr>
            <w:tcW w:w="4161" w:type="dxa"/>
            <w:vAlign w:val="center"/>
          </w:tcPr>
          <w:p w:rsidR="00857962" w:rsidRPr="00371BEF" w:rsidRDefault="00857962" w:rsidP="00A163D8">
            <w:pPr>
              <w:spacing w:before="60" w:after="60"/>
            </w:pPr>
          </w:p>
        </w:tc>
      </w:tr>
      <w:tr w:rsidR="00857962" w:rsidRPr="00371BEF" w:rsidTr="00B534F2">
        <w:trPr>
          <w:trHeight w:val="851"/>
        </w:trPr>
        <w:tc>
          <w:tcPr>
            <w:tcW w:w="1908" w:type="dxa"/>
            <w:vAlign w:val="center"/>
          </w:tcPr>
          <w:p w:rsidR="00857962" w:rsidRPr="00371BEF" w:rsidRDefault="00857962" w:rsidP="00A163D8">
            <w:pPr>
              <w:spacing w:before="60" w:after="60"/>
            </w:pPr>
          </w:p>
        </w:tc>
        <w:tc>
          <w:tcPr>
            <w:tcW w:w="3360" w:type="dxa"/>
            <w:vAlign w:val="center"/>
          </w:tcPr>
          <w:p w:rsidR="00857962" w:rsidRPr="00371BEF" w:rsidRDefault="00857962" w:rsidP="00A163D8">
            <w:pPr>
              <w:spacing w:before="60" w:after="60"/>
            </w:pPr>
          </w:p>
        </w:tc>
        <w:tc>
          <w:tcPr>
            <w:tcW w:w="4161" w:type="dxa"/>
            <w:vAlign w:val="center"/>
          </w:tcPr>
          <w:p w:rsidR="00857962" w:rsidRPr="00371BEF" w:rsidRDefault="00857962" w:rsidP="00A163D8">
            <w:pPr>
              <w:spacing w:before="60" w:after="60"/>
            </w:pPr>
          </w:p>
        </w:tc>
      </w:tr>
      <w:tr w:rsidR="00857962" w:rsidRPr="00371BEF" w:rsidTr="00B534F2">
        <w:trPr>
          <w:trHeight w:val="851"/>
        </w:trPr>
        <w:tc>
          <w:tcPr>
            <w:tcW w:w="1908" w:type="dxa"/>
            <w:vAlign w:val="center"/>
          </w:tcPr>
          <w:p w:rsidR="00857962" w:rsidRPr="00371BEF" w:rsidRDefault="00857962" w:rsidP="00A163D8">
            <w:pPr>
              <w:spacing w:before="60" w:after="60"/>
            </w:pPr>
          </w:p>
        </w:tc>
        <w:tc>
          <w:tcPr>
            <w:tcW w:w="3360" w:type="dxa"/>
            <w:vAlign w:val="center"/>
          </w:tcPr>
          <w:p w:rsidR="00857962" w:rsidRPr="00371BEF" w:rsidRDefault="00857962" w:rsidP="00A163D8">
            <w:pPr>
              <w:spacing w:before="60" w:after="60"/>
            </w:pPr>
          </w:p>
        </w:tc>
        <w:tc>
          <w:tcPr>
            <w:tcW w:w="4161" w:type="dxa"/>
            <w:vAlign w:val="center"/>
          </w:tcPr>
          <w:p w:rsidR="00857962" w:rsidRPr="00371BEF" w:rsidRDefault="00857962" w:rsidP="00A163D8">
            <w:pPr>
              <w:spacing w:before="60" w:after="60"/>
            </w:pPr>
          </w:p>
        </w:tc>
      </w:tr>
    </w:tbl>
    <w:p w:rsidR="00460028" w:rsidRDefault="00857962" w:rsidP="001E3CAE">
      <w:pPr>
        <w:pStyle w:val="ListParagraph"/>
        <w:jc w:val="center"/>
        <w:rPr>
          <w:ins w:id="2" w:author="Jens Kristian Jensen" w:date="2016-03-04T09:56:00Z"/>
          <w:b/>
          <w:sz w:val="32"/>
          <w:szCs w:val="32"/>
        </w:rPr>
      </w:pPr>
      <w:r w:rsidRPr="00371BEF">
        <w:br w:type="page"/>
      </w:r>
      <w:r w:rsidR="00371BEF" w:rsidRPr="001E3CAE">
        <w:rPr>
          <w:b/>
          <w:sz w:val="32"/>
          <w:szCs w:val="32"/>
        </w:rPr>
        <w:lastRenderedPageBreak/>
        <w:t>Table of Contents</w:t>
      </w:r>
    </w:p>
    <w:p w:rsidR="00B161F6" w:rsidRPr="00B161F6" w:rsidRDefault="00B161F6" w:rsidP="001E3CAE">
      <w:pPr>
        <w:pStyle w:val="ListParagraph"/>
        <w:jc w:val="center"/>
        <w:rPr>
          <w:b/>
          <w:sz w:val="32"/>
          <w:szCs w:val="32"/>
          <w:lang w:val="da-DK"/>
          <w:rPrChange w:id="3" w:author="Jens Kristian Jensen" w:date="2016-03-04T09:57:00Z">
            <w:rPr>
              <w:b/>
              <w:sz w:val="32"/>
              <w:szCs w:val="32"/>
            </w:rPr>
          </w:rPrChange>
        </w:rPr>
      </w:pPr>
    </w:p>
    <w:p w:rsidR="00910A55" w:rsidRPr="00B161F6" w:rsidRDefault="00910A55" w:rsidP="00910A55">
      <w:pPr>
        <w:pStyle w:val="BodyText"/>
        <w:rPr>
          <w:lang w:val="da-DK"/>
          <w:rPrChange w:id="4" w:author="Jens Kristian Jensen" w:date="2016-03-04T09:57:00Z">
            <w:rPr/>
          </w:rPrChange>
        </w:rPr>
      </w:pPr>
    </w:p>
    <w:p w:rsidR="00A33094" w:rsidRDefault="001E3CAE">
      <w:pPr>
        <w:pStyle w:val="TOC1"/>
        <w:rPr>
          <w:rFonts w:asciiTheme="minorHAnsi" w:eastAsiaTheme="minorEastAsia" w:hAnsiTheme="minorHAnsi" w:cstheme="minorBidi"/>
          <w:b w:val="0"/>
          <w:bCs w:val="0"/>
          <w:caps w:val="0"/>
          <w:noProof/>
          <w:lang w:val="fr-FR" w:eastAsia="fr-FR"/>
        </w:rPr>
      </w:pPr>
      <w:r>
        <w:rPr>
          <w:b w:val="0"/>
          <w:bCs w:val="0"/>
          <w:caps w:val="0"/>
        </w:rPr>
        <w:fldChar w:fldCharType="begin"/>
      </w:r>
      <w:r>
        <w:rPr>
          <w:b w:val="0"/>
          <w:bCs w:val="0"/>
          <w:caps w:val="0"/>
        </w:rPr>
        <w:instrText xml:space="preserve"> TOC \o "3-3" \h \z \t "Titre 1;2;Titre 2;3;Titre;1" </w:instrText>
      </w:r>
      <w:r>
        <w:rPr>
          <w:b w:val="0"/>
          <w:bCs w:val="0"/>
          <w:caps w:val="0"/>
        </w:rPr>
        <w:fldChar w:fldCharType="separate"/>
      </w:r>
      <w:hyperlink w:anchor="_Toc433901316" w:history="1">
        <w:r w:rsidR="00A33094" w:rsidRPr="008C447D">
          <w:rPr>
            <w:rStyle w:val="Hyperlink"/>
            <w:noProof/>
          </w:rPr>
          <w:t>Document Revisions</w:t>
        </w:r>
        <w:r w:rsidR="00A33094">
          <w:rPr>
            <w:noProof/>
            <w:webHidden/>
          </w:rPr>
          <w:tab/>
        </w:r>
        <w:r w:rsidR="00A33094">
          <w:rPr>
            <w:noProof/>
            <w:webHidden/>
          </w:rPr>
          <w:fldChar w:fldCharType="begin"/>
        </w:r>
        <w:r w:rsidR="00A33094">
          <w:rPr>
            <w:noProof/>
            <w:webHidden/>
          </w:rPr>
          <w:instrText xml:space="preserve"> PAGEREF _Toc433901316 \h </w:instrText>
        </w:r>
        <w:r w:rsidR="00A33094">
          <w:rPr>
            <w:noProof/>
            <w:webHidden/>
          </w:rPr>
        </w:r>
        <w:r w:rsidR="00A33094">
          <w:rPr>
            <w:noProof/>
            <w:webHidden/>
          </w:rPr>
          <w:fldChar w:fldCharType="separate"/>
        </w:r>
        <w:r w:rsidR="00A33094">
          <w:rPr>
            <w:noProof/>
            <w:webHidden/>
          </w:rPr>
          <w:t>1</w:t>
        </w:r>
        <w:r w:rsidR="00A33094">
          <w:rPr>
            <w:noProof/>
            <w:webHidden/>
          </w:rPr>
          <w:fldChar w:fldCharType="end"/>
        </w:r>
      </w:hyperlink>
    </w:p>
    <w:p w:rsidR="00A33094" w:rsidRPr="00A33094" w:rsidRDefault="00D234E8">
      <w:pPr>
        <w:pStyle w:val="TOC2"/>
        <w:rPr>
          <w:rFonts w:asciiTheme="minorHAnsi" w:eastAsiaTheme="minorEastAsia" w:hAnsiTheme="minorHAnsi" w:cstheme="minorBidi"/>
          <w:b/>
          <w:bCs w:val="0"/>
          <w:noProof/>
          <w:szCs w:val="22"/>
          <w:lang w:val="fr-FR" w:eastAsia="fr-FR"/>
        </w:rPr>
      </w:pPr>
      <w:hyperlink w:anchor="_Toc433901317" w:history="1">
        <w:r w:rsidR="00A33094" w:rsidRPr="00A33094">
          <w:rPr>
            <w:rStyle w:val="Hyperlink"/>
            <w:b/>
            <w:noProof/>
          </w:rPr>
          <w:t>1</w:t>
        </w:r>
        <w:r w:rsidR="00A33094" w:rsidRPr="00A33094">
          <w:rPr>
            <w:rFonts w:asciiTheme="minorHAnsi" w:eastAsiaTheme="minorEastAsia" w:hAnsiTheme="minorHAnsi" w:cstheme="minorBidi"/>
            <w:b/>
            <w:bCs w:val="0"/>
            <w:noProof/>
            <w:szCs w:val="22"/>
            <w:lang w:val="fr-FR" w:eastAsia="fr-FR"/>
          </w:rPr>
          <w:tab/>
        </w:r>
        <w:r w:rsidR="00A33094" w:rsidRPr="00A33094">
          <w:rPr>
            <w:rStyle w:val="Hyperlink"/>
            <w:b/>
            <w:noProof/>
          </w:rPr>
          <w:t>Introduction</w:t>
        </w:r>
        <w:r w:rsidR="00A33094" w:rsidRPr="00A33094">
          <w:rPr>
            <w:b/>
            <w:noProof/>
            <w:webHidden/>
          </w:rPr>
          <w:tab/>
        </w:r>
        <w:r w:rsidR="00A33094" w:rsidRPr="00A33094">
          <w:rPr>
            <w:b/>
            <w:noProof/>
            <w:webHidden/>
          </w:rPr>
          <w:fldChar w:fldCharType="begin"/>
        </w:r>
        <w:r w:rsidR="00A33094" w:rsidRPr="00A33094">
          <w:rPr>
            <w:b/>
            <w:noProof/>
            <w:webHidden/>
          </w:rPr>
          <w:instrText xml:space="preserve"> PAGEREF _Toc433901317 \h </w:instrText>
        </w:r>
        <w:r w:rsidR="00A33094" w:rsidRPr="00A33094">
          <w:rPr>
            <w:b/>
            <w:noProof/>
            <w:webHidden/>
          </w:rPr>
        </w:r>
        <w:r w:rsidR="00A33094" w:rsidRPr="00A33094">
          <w:rPr>
            <w:b/>
            <w:noProof/>
            <w:webHidden/>
          </w:rPr>
          <w:fldChar w:fldCharType="separate"/>
        </w:r>
        <w:r w:rsidR="00A33094" w:rsidRPr="00A33094">
          <w:rPr>
            <w:b/>
            <w:noProof/>
            <w:webHidden/>
          </w:rPr>
          <w:t>4</w:t>
        </w:r>
        <w:r w:rsidR="00A33094" w:rsidRPr="00A33094">
          <w:rPr>
            <w:b/>
            <w:noProof/>
            <w:webHidden/>
          </w:rPr>
          <w:fldChar w:fldCharType="end"/>
        </w:r>
      </w:hyperlink>
    </w:p>
    <w:p w:rsidR="00A33094" w:rsidRDefault="00D234E8">
      <w:pPr>
        <w:pStyle w:val="TOC3"/>
        <w:rPr>
          <w:rFonts w:asciiTheme="minorHAnsi" w:eastAsiaTheme="minorEastAsia" w:hAnsiTheme="minorHAnsi" w:cstheme="minorBidi"/>
          <w:noProof/>
          <w:sz w:val="22"/>
          <w:szCs w:val="22"/>
          <w:lang w:val="fr-FR" w:eastAsia="fr-FR"/>
        </w:rPr>
      </w:pPr>
      <w:hyperlink w:anchor="_Toc433901318" w:history="1">
        <w:r w:rsidR="00A33094" w:rsidRPr="008C447D">
          <w:rPr>
            <w:rStyle w:val="Hyperlink"/>
            <w:noProof/>
            <w:lang w:eastAsia="en-US"/>
          </w:rPr>
          <w:t>1.1</w:t>
        </w:r>
        <w:r w:rsidR="00A33094">
          <w:rPr>
            <w:rFonts w:asciiTheme="minorHAnsi" w:eastAsiaTheme="minorEastAsia" w:hAnsiTheme="minorHAnsi" w:cstheme="minorBidi"/>
            <w:noProof/>
            <w:sz w:val="22"/>
            <w:szCs w:val="22"/>
            <w:lang w:val="fr-FR" w:eastAsia="fr-FR"/>
          </w:rPr>
          <w:tab/>
        </w:r>
        <w:r w:rsidR="00A33094" w:rsidRPr="008C447D">
          <w:rPr>
            <w:rStyle w:val="Hyperlink"/>
            <w:noProof/>
          </w:rPr>
          <w:t>Related documents</w:t>
        </w:r>
        <w:r w:rsidR="00A33094">
          <w:rPr>
            <w:noProof/>
            <w:webHidden/>
          </w:rPr>
          <w:tab/>
        </w:r>
        <w:r w:rsidR="00A33094">
          <w:rPr>
            <w:noProof/>
            <w:webHidden/>
          </w:rPr>
          <w:fldChar w:fldCharType="begin"/>
        </w:r>
        <w:r w:rsidR="00A33094">
          <w:rPr>
            <w:noProof/>
            <w:webHidden/>
          </w:rPr>
          <w:instrText xml:space="preserve"> PAGEREF _Toc433901318 \h </w:instrText>
        </w:r>
        <w:r w:rsidR="00A33094">
          <w:rPr>
            <w:noProof/>
            <w:webHidden/>
          </w:rPr>
        </w:r>
        <w:r w:rsidR="00A33094">
          <w:rPr>
            <w:noProof/>
            <w:webHidden/>
          </w:rPr>
          <w:fldChar w:fldCharType="separate"/>
        </w:r>
        <w:r w:rsidR="00A33094">
          <w:rPr>
            <w:noProof/>
            <w:webHidden/>
          </w:rPr>
          <w:t>4</w:t>
        </w:r>
        <w:r w:rsidR="00A33094">
          <w:rPr>
            <w:noProof/>
            <w:webHidden/>
          </w:rPr>
          <w:fldChar w:fldCharType="end"/>
        </w:r>
      </w:hyperlink>
    </w:p>
    <w:p w:rsidR="00A33094" w:rsidRPr="00A33094" w:rsidRDefault="00D234E8">
      <w:pPr>
        <w:pStyle w:val="TOC2"/>
        <w:rPr>
          <w:rFonts w:asciiTheme="minorHAnsi" w:eastAsiaTheme="minorEastAsia" w:hAnsiTheme="minorHAnsi" w:cstheme="minorBidi"/>
          <w:b/>
          <w:bCs w:val="0"/>
          <w:noProof/>
          <w:szCs w:val="22"/>
          <w:lang w:val="fr-FR" w:eastAsia="fr-FR"/>
        </w:rPr>
      </w:pPr>
      <w:hyperlink w:anchor="_Toc433901319" w:history="1">
        <w:r w:rsidR="00A33094" w:rsidRPr="00A33094">
          <w:rPr>
            <w:rStyle w:val="Hyperlink"/>
            <w:b/>
            <w:noProof/>
          </w:rPr>
          <w:t>2</w:t>
        </w:r>
        <w:r w:rsidR="00A33094" w:rsidRPr="00A33094">
          <w:rPr>
            <w:rFonts w:asciiTheme="minorHAnsi" w:eastAsiaTheme="minorEastAsia" w:hAnsiTheme="minorHAnsi" w:cstheme="minorBidi"/>
            <w:b/>
            <w:bCs w:val="0"/>
            <w:noProof/>
            <w:szCs w:val="22"/>
            <w:lang w:val="fr-FR" w:eastAsia="fr-FR"/>
          </w:rPr>
          <w:tab/>
        </w:r>
        <w:r w:rsidR="00A33094" w:rsidRPr="00A33094">
          <w:rPr>
            <w:rStyle w:val="Hyperlink"/>
            <w:b/>
            <w:noProof/>
          </w:rPr>
          <w:t>Background</w:t>
        </w:r>
        <w:r w:rsidR="00A33094" w:rsidRPr="00A33094">
          <w:rPr>
            <w:b/>
            <w:noProof/>
            <w:webHidden/>
          </w:rPr>
          <w:tab/>
        </w:r>
        <w:r w:rsidR="00A33094" w:rsidRPr="00A33094">
          <w:rPr>
            <w:b/>
            <w:noProof/>
            <w:webHidden/>
          </w:rPr>
          <w:fldChar w:fldCharType="begin"/>
        </w:r>
        <w:r w:rsidR="00A33094" w:rsidRPr="00A33094">
          <w:rPr>
            <w:b/>
            <w:noProof/>
            <w:webHidden/>
          </w:rPr>
          <w:instrText xml:space="preserve"> PAGEREF _Toc433901319 \h </w:instrText>
        </w:r>
        <w:r w:rsidR="00A33094" w:rsidRPr="00A33094">
          <w:rPr>
            <w:b/>
            <w:noProof/>
            <w:webHidden/>
          </w:rPr>
        </w:r>
        <w:r w:rsidR="00A33094" w:rsidRPr="00A33094">
          <w:rPr>
            <w:b/>
            <w:noProof/>
            <w:webHidden/>
          </w:rPr>
          <w:fldChar w:fldCharType="separate"/>
        </w:r>
        <w:r w:rsidR="00A33094" w:rsidRPr="00A33094">
          <w:rPr>
            <w:b/>
            <w:noProof/>
            <w:webHidden/>
          </w:rPr>
          <w:t>4</w:t>
        </w:r>
        <w:r w:rsidR="00A33094" w:rsidRPr="00A33094">
          <w:rPr>
            <w:b/>
            <w:noProof/>
            <w:webHidden/>
          </w:rPr>
          <w:fldChar w:fldCharType="end"/>
        </w:r>
      </w:hyperlink>
    </w:p>
    <w:p w:rsidR="00A33094" w:rsidRDefault="00D234E8">
      <w:pPr>
        <w:pStyle w:val="TOC3"/>
        <w:rPr>
          <w:rFonts w:asciiTheme="minorHAnsi" w:eastAsiaTheme="minorEastAsia" w:hAnsiTheme="minorHAnsi" w:cstheme="minorBidi"/>
          <w:noProof/>
          <w:sz w:val="22"/>
          <w:szCs w:val="22"/>
          <w:lang w:val="fr-FR" w:eastAsia="fr-FR"/>
        </w:rPr>
      </w:pPr>
      <w:hyperlink w:anchor="_Toc433901320" w:history="1">
        <w:r w:rsidR="00A33094" w:rsidRPr="008C447D">
          <w:rPr>
            <w:rStyle w:val="Hyperlink"/>
            <w:noProof/>
          </w:rPr>
          <w:t>2.1</w:t>
        </w:r>
        <w:r w:rsidR="00A33094">
          <w:rPr>
            <w:rFonts w:asciiTheme="minorHAnsi" w:eastAsiaTheme="minorEastAsia" w:hAnsiTheme="minorHAnsi" w:cstheme="minorBidi"/>
            <w:noProof/>
            <w:sz w:val="22"/>
            <w:szCs w:val="22"/>
            <w:lang w:val="fr-FR" w:eastAsia="fr-FR"/>
          </w:rPr>
          <w:tab/>
        </w:r>
        <w:r w:rsidR="00A33094" w:rsidRPr="008C447D">
          <w:rPr>
            <w:rStyle w:val="Hyperlink"/>
            <w:noProof/>
          </w:rPr>
          <w:t xml:space="preserve">Background </w:t>
        </w:r>
        <w:r w:rsidR="00A33094" w:rsidRPr="00C5045E">
          <w:rPr>
            <w:rStyle w:val="Hyperlink"/>
            <w:noProof/>
            <w:sz w:val="22"/>
            <w:szCs w:val="22"/>
          </w:rPr>
          <w:t>documents</w:t>
        </w:r>
        <w:r w:rsidR="00A33094">
          <w:rPr>
            <w:noProof/>
            <w:webHidden/>
          </w:rPr>
          <w:tab/>
        </w:r>
        <w:r w:rsidR="00A33094">
          <w:rPr>
            <w:noProof/>
            <w:webHidden/>
          </w:rPr>
          <w:fldChar w:fldCharType="begin"/>
        </w:r>
        <w:r w:rsidR="00A33094">
          <w:rPr>
            <w:noProof/>
            <w:webHidden/>
          </w:rPr>
          <w:instrText xml:space="preserve"> PAGEREF _Toc433901320 \h </w:instrText>
        </w:r>
        <w:r w:rsidR="00A33094">
          <w:rPr>
            <w:noProof/>
            <w:webHidden/>
          </w:rPr>
        </w:r>
        <w:r w:rsidR="00A33094">
          <w:rPr>
            <w:noProof/>
            <w:webHidden/>
          </w:rPr>
          <w:fldChar w:fldCharType="separate"/>
        </w:r>
        <w:r w:rsidR="00A33094">
          <w:rPr>
            <w:noProof/>
            <w:webHidden/>
          </w:rPr>
          <w:t>5</w:t>
        </w:r>
        <w:r w:rsidR="00A33094">
          <w:rPr>
            <w:noProof/>
            <w:webHidden/>
          </w:rPr>
          <w:fldChar w:fldCharType="end"/>
        </w:r>
      </w:hyperlink>
    </w:p>
    <w:p w:rsidR="00A33094" w:rsidRPr="00A33094" w:rsidRDefault="00D234E8">
      <w:pPr>
        <w:pStyle w:val="TOC2"/>
        <w:rPr>
          <w:rFonts w:asciiTheme="minorHAnsi" w:eastAsiaTheme="minorEastAsia" w:hAnsiTheme="minorHAnsi" w:cstheme="minorBidi"/>
          <w:b/>
          <w:bCs w:val="0"/>
          <w:noProof/>
          <w:szCs w:val="22"/>
          <w:lang w:val="fr-FR" w:eastAsia="fr-FR"/>
        </w:rPr>
      </w:pPr>
      <w:hyperlink w:anchor="_Toc433901321" w:history="1">
        <w:r w:rsidR="00A33094" w:rsidRPr="00A33094">
          <w:rPr>
            <w:rStyle w:val="Hyperlink"/>
            <w:b/>
            <w:noProof/>
          </w:rPr>
          <w:t>3</w:t>
        </w:r>
        <w:r w:rsidR="00A33094" w:rsidRPr="00A33094">
          <w:rPr>
            <w:rFonts w:asciiTheme="minorHAnsi" w:eastAsiaTheme="minorEastAsia" w:hAnsiTheme="minorHAnsi" w:cstheme="minorBidi"/>
            <w:b/>
            <w:bCs w:val="0"/>
            <w:noProof/>
            <w:szCs w:val="22"/>
            <w:lang w:val="fr-FR" w:eastAsia="fr-FR"/>
          </w:rPr>
          <w:tab/>
        </w:r>
        <w:r w:rsidR="00A33094" w:rsidRPr="00A33094">
          <w:rPr>
            <w:rStyle w:val="Hyperlink"/>
            <w:b/>
            <w:noProof/>
          </w:rPr>
          <w:t>Discussion</w:t>
        </w:r>
        <w:r w:rsidR="00A33094" w:rsidRPr="00A33094">
          <w:rPr>
            <w:b/>
            <w:noProof/>
            <w:webHidden/>
          </w:rPr>
          <w:tab/>
        </w:r>
        <w:r w:rsidR="00A33094" w:rsidRPr="00A33094">
          <w:rPr>
            <w:b/>
            <w:noProof/>
            <w:webHidden/>
          </w:rPr>
          <w:fldChar w:fldCharType="begin"/>
        </w:r>
        <w:r w:rsidR="00A33094" w:rsidRPr="00A33094">
          <w:rPr>
            <w:b/>
            <w:noProof/>
            <w:webHidden/>
          </w:rPr>
          <w:instrText xml:space="preserve"> PAGEREF _Toc433901321 \h </w:instrText>
        </w:r>
        <w:r w:rsidR="00A33094" w:rsidRPr="00A33094">
          <w:rPr>
            <w:b/>
            <w:noProof/>
            <w:webHidden/>
          </w:rPr>
        </w:r>
        <w:r w:rsidR="00A33094" w:rsidRPr="00A33094">
          <w:rPr>
            <w:b/>
            <w:noProof/>
            <w:webHidden/>
          </w:rPr>
          <w:fldChar w:fldCharType="separate"/>
        </w:r>
        <w:r w:rsidR="00A33094" w:rsidRPr="00A33094">
          <w:rPr>
            <w:b/>
            <w:noProof/>
            <w:webHidden/>
          </w:rPr>
          <w:t>5</w:t>
        </w:r>
        <w:r w:rsidR="00A33094" w:rsidRPr="00A33094">
          <w:rPr>
            <w:b/>
            <w:noProof/>
            <w:webHidden/>
          </w:rPr>
          <w:fldChar w:fldCharType="end"/>
        </w:r>
      </w:hyperlink>
    </w:p>
    <w:p w:rsidR="00A33094" w:rsidRPr="00A33094" w:rsidRDefault="00D234E8">
      <w:pPr>
        <w:pStyle w:val="TOC2"/>
        <w:rPr>
          <w:rFonts w:asciiTheme="minorHAnsi" w:eastAsiaTheme="minorEastAsia" w:hAnsiTheme="minorHAnsi" w:cstheme="minorBidi"/>
          <w:b/>
          <w:bCs w:val="0"/>
          <w:noProof/>
          <w:szCs w:val="22"/>
          <w:lang w:val="fr-FR" w:eastAsia="fr-FR"/>
        </w:rPr>
      </w:pPr>
      <w:hyperlink w:anchor="_Toc433901322" w:history="1">
        <w:r w:rsidR="00A33094" w:rsidRPr="00A33094">
          <w:rPr>
            <w:rStyle w:val="Hyperlink"/>
            <w:b/>
            <w:noProof/>
          </w:rPr>
          <w:t>4</w:t>
        </w:r>
        <w:r w:rsidR="00A33094" w:rsidRPr="00A33094">
          <w:rPr>
            <w:rFonts w:asciiTheme="minorHAnsi" w:eastAsiaTheme="minorEastAsia" w:hAnsiTheme="minorHAnsi" w:cstheme="minorBidi"/>
            <w:b/>
            <w:bCs w:val="0"/>
            <w:noProof/>
            <w:szCs w:val="22"/>
            <w:lang w:val="fr-FR" w:eastAsia="fr-FR"/>
          </w:rPr>
          <w:tab/>
        </w:r>
        <w:r w:rsidR="00A33094" w:rsidRPr="00A33094">
          <w:rPr>
            <w:rStyle w:val="Hyperlink"/>
            <w:b/>
            <w:noProof/>
          </w:rPr>
          <w:t>Requirements</w:t>
        </w:r>
        <w:r w:rsidR="00A33094" w:rsidRPr="00A33094">
          <w:rPr>
            <w:b/>
            <w:noProof/>
            <w:webHidden/>
          </w:rPr>
          <w:tab/>
        </w:r>
        <w:r w:rsidR="00A33094" w:rsidRPr="00A33094">
          <w:rPr>
            <w:b/>
            <w:noProof/>
            <w:webHidden/>
          </w:rPr>
          <w:fldChar w:fldCharType="begin"/>
        </w:r>
        <w:r w:rsidR="00A33094" w:rsidRPr="00A33094">
          <w:rPr>
            <w:b/>
            <w:noProof/>
            <w:webHidden/>
          </w:rPr>
          <w:instrText xml:space="preserve"> PAGEREF _Toc433901322 \h </w:instrText>
        </w:r>
        <w:r w:rsidR="00A33094" w:rsidRPr="00A33094">
          <w:rPr>
            <w:b/>
            <w:noProof/>
            <w:webHidden/>
          </w:rPr>
        </w:r>
        <w:r w:rsidR="00A33094" w:rsidRPr="00A33094">
          <w:rPr>
            <w:b/>
            <w:noProof/>
            <w:webHidden/>
          </w:rPr>
          <w:fldChar w:fldCharType="separate"/>
        </w:r>
        <w:r w:rsidR="00A33094" w:rsidRPr="00A33094">
          <w:rPr>
            <w:b/>
            <w:noProof/>
            <w:webHidden/>
          </w:rPr>
          <w:t>5</w:t>
        </w:r>
        <w:r w:rsidR="00A33094" w:rsidRPr="00A33094">
          <w:rPr>
            <w:b/>
            <w:noProof/>
            <w:webHidden/>
          </w:rPr>
          <w:fldChar w:fldCharType="end"/>
        </w:r>
      </w:hyperlink>
    </w:p>
    <w:p w:rsidR="00A33094" w:rsidRPr="00A33094" w:rsidRDefault="00D234E8">
      <w:pPr>
        <w:pStyle w:val="TOC2"/>
        <w:rPr>
          <w:rFonts w:asciiTheme="minorHAnsi" w:eastAsiaTheme="minorEastAsia" w:hAnsiTheme="minorHAnsi" w:cstheme="minorBidi"/>
          <w:b/>
          <w:bCs w:val="0"/>
          <w:noProof/>
          <w:szCs w:val="22"/>
          <w:lang w:val="fr-FR" w:eastAsia="fr-FR"/>
        </w:rPr>
      </w:pPr>
      <w:hyperlink w:anchor="_Toc433901323" w:history="1">
        <w:r w:rsidR="00A33094" w:rsidRPr="00A33094">
          <w:rPr>
            <w:rStyle w:val="Hyperlink"/>
            <w:b/>
            <w:noProof/>
          </w:rPr>
          <w:t>5</w:t>
        </w:r>
        <w:r w:rsidR="00A33094" w:rsidRPr="00A33094">
          <w:rPr>
            <w:rFonts w:asciiTheme="minorHAnsi" w:eastAsiaTheme="minorEastAsia" w:hAnsiTheme="minorHAnsi" w:cstheme="minorBidi"/>
            <w:b/>
            <w:bCs w:val="0"/>
            <w:noProof/>
            <w:szCs w:val="22"/>
            <w:lang w:val="fr-FR" w:eastAsia="fr-FR"/>
          </w:rPr>
          <w:tab/>
        </w:r>
        <w:r w:rsidR="00A33094" w:rsidRPr="00A33094">
          <w:rPr>
            <w:rStyle w:val="Hyperlink"/>
            <w:b/>
            <w:noProof/>
          </w:rPr>
          <w:t>Maritime Resource Name Syntax</w:t>
        </w:r>
        <w:r w:rsidR="00A33094" w:rsidRPr="00A33094">
          <w:rPr>
            <w:b/>
            <w:noProof/>
            <w:webHidden/>
          </w:rPr>
          <w:tab/>
        </w:r>
        <w:r w:rsidR="00A33094" w:rsidRPr="00A33094">
          <w:rPr>
            <w:b/>
            <w:noProof/>
            <w:webHidden/>
          </w:rPr>
          <w:fldChar w:fldCharType="begin"/>
        </w:r>
        <w:r w:rsidR="00A33094" w:rsidRPr="00A33094">
          <w:rPr>
            <w:b/>
            <w:noProof/>
            <w:webHidden/>
          </w:rPr>
          <w:instrText xml:space="preserve"> PAGEREF _Toc433901323 \h </w:instrText>
        </w:r>
        <w:r w:rsidR="00A33094" w:rsidRPr="00A33094">
          <w:rPr>
            <w:b/>
            <w:noProof/>
            <w:webHidden/>
          </w:rPr>
        </w:r>
        <w:r w:rsidR="00A33094" w:rsidRPr="00A33094">
          <w:rPr>
            <w:b/>
            <w:noProof/>
            <w:webHidden/>
          </w:rPr>
          <w:fldChar w:fldCharType="separate"/>
        </w:r>
        <w:r w:rsidR="00A33094" w:rsidRPr="00A33094">
          <w:rPr>
            <w:b/>
            <w:noProof/>
            <w:webHidden/>
          </w:rPr>
          <w:t>6</w:t>
        </w:r>
        <w:r w:rsidR="00A33094" w:rsidRPr="00A33094">
          <w:rPr>
            <w:b/>
            <w:noProof/>
            <w:webHidden/>
          </w:rPr>
          <w:fldChar w:fldCharType="end"/>
        </w:r>
      </w:hyperlink>
    </w:p>
    <w:p w:rsidR="00A33094" w:rsidRDefault="00D234E8">
      <w:pPr>
        <w:pStyle w:val="TOC3"/>
        <w:rPr>
          <w:rFonts w:asciiTheme="minorHAnsi" w:eastAsiaTheme="minorEastAsia" w:hAnsiTheme="minorHAnsi" w:cstheme="minorBidi"/>
          <w:noProof/>
          <w:sz w:val="22"/>
          <w:szCs w:val="22"/>
          <w:lang w:val="fr-FR" w:eastAsia="fr-FR"/>
        </w:rPr>
      </w:pPr>
      <w:hyperlink w:anchor="_Toc433901324" w:history="1">
        <w:r w:rsidR="00A33094" w:rsidRPr="008C447D">
          <w:rPr>
            <w:rStyle w:val="Hyperlink"/>
            <w:noProof/>
          </w:rPr>
          <w:t>5.1</w:t>
        </w:r>
        <w:r w:rsidR="00A33094">
          <w:rPr>
            <w:rFonts w:asciiTheme="minorHAnsi" w:eastAsiaTheme="minorEastAsia" w:hAnsiTheme="minorHAnsi" w:cstheme="minorBidi"/>
            <w:noProof/>
            <w:sz w:val="22"/>
            <w:szCs w:val="22"/>
            <w:lang w:val="fr-FR" w:eastAsia="fr-FR"/>
          </w:rPr>
          <w:tab/>
        </w:r>
        <w:r w:rsidR="00A33094" w:rsidRPr="00A33094">
          <w:rPr>
            <w:rStyle w:val="Hyperlink"/>
            <w:noProof/>
            <w:sz w:val="22"/>
            <w:szCs w:val="22"/>
          </w:rPr>
          <w:t>Extendability</w:t>
        </w:r>
        <w:r w:rsidR="00A33094">
          <w:rPr>
            <w:noProof/>
            <w:webHidden/>
          </w:rPr>
          <w:tab/>
        </w:r>
        <w:r w:rsidR="00A33094">
          <w:rPr>
            <w:noProof/>
            <w:webHidden/>
          </w:rPr>
          <w:fldChar w:fldCharType="begin"/>
        </w:r>
        <w:r w:rsidR="00A33094">
          <w:rPr>
            <w:noProof/>
            <w:webHidden/>
          </w:rPr>
          <w:instrText xml:space="preserve"> PAGEREF _Toc433901324 \h </w:instrText>
        </w:r>
        <w:r w:rsidR="00A33094">
          <w:rPr>
            <w:noProof/>
            <w:webHidden/>
          </w:rPr>
        </w:r>
        <w:r w:rsidR="00A33094">
          <w:rPr>
            <w:noProof/>
            <w:webHidden/>
          </w:rPr>
          <w:fldChar w:fldCharType="separate"/>
        </w:r>
        <w:r w:rsidR="00A33094">
          <w:rPr>
            <w:noProof/>
            <w:webHidden/>
          </w:rPr>
          <w:t>7</w:t>
        </w:r>
        <w:r w:rsidR="00A33094">
          <w:rPr>
            <w:noProof/>
            <w:webHidden/>
          </w:rPr>
          <w:fldChar w:fldCharType="end"/>
        </w:r>
      </w:hyperlink>
    </w:p>
    <w:p w:rsidR="00A33094" w:rsidRDefault="00D234E8">
      <w:pPr>
        <w:pStyle w:val="TOC3"/>
        <w:rPr>
          <w:rFonts w:asciiTheme="minorHAnsi" w:eastAsiaTheme="minorEastAsia" w:hAnsiTheme="minorHAnsi" w:cstheme="minorBidi"/>
          <w:noProof/>
          <w:sz w:val="22"/>
          <w:szCs w:val="22"/>
          <w:lang w:val="fr-FR" w:eastAsia="fr-FR"/>
        </w:rPr>
      </w:pPr>
      <w:hyperlink w:anchor="_Toc433901325" w:history="1">
        <w:r w:rsidR="00A33094" w:rsidRPr="008C447D">
          <w:rPr>
            <w:rStyle w:val="Hyperlink"/>
            <w:noProof/>
          </w:rPr>
          <w:t>5.2</w:t>
        </w:r>
        <w:r w:rsidR="00A33094">
          <w:rPr>
            <w:rFonts w:asciiTheme="minorHAnsi" w:eastAsiaTheme="minorEastAsia" w:hAnsiTheme="minorHAnsi" w:cstheme="minorBidi"/>
            <w:noProof/>
            <w:sz w:val="22"/>
            <w:szCs w:val="22"/>
            <w:lang w:val="fr-FR" w:eastAsia="fr-FR"/>
          </w:rPr>
          <w:tab/>
        </w:r>
        <w:r w:rsidR="00A33094" w:rsidRPr="008C447D">
          <w:rPr>
            <w:rStyle w:val="Hyperlink"/>
            <w:noProof/>
          </w:rPr>
          <w:t>Context dependant representation.</w:t>
        </w:r>
        <w:r w:rsidR="00A33094">
          <w:rPr>
            <w:noProof/>
            <w:webHidden/>
          </w:rPr>
          <w:tab/>
        </w:r>
        <w:r w:rsidR="00A33094">
          <w:rPr>
            <w:noProof/>
            <w:webHidden/>
          </w:rPr>
          <w:fldChar w:fldCharType="begin"/>
        </w:r>
        <w:r w:rsidR="00A33094">
          <w:rPr>
            <w:noProof/>
            <w:webHidden/>
          </w:rPr>
          <w:instrText xml:space="preserve"> PAGEREF _Toc433901325 \h </w:instrText>
        </w:r>
        <w:r w:rsidR="00A33094">
          <w:rPr>
            <w:noProof/>
            <w:webHidden/>
          </w:rPr>
        </w:r>
        <w:r w:rsidR="00A33094">
          <w:rPr>
            <w:noProof/>
            <w:webHidden/>
          </w:rPr>
          <w:fldChar w:fldCharType="separate"/>
        </w:r>
        <w:r w:rsidR="00A33094">
          <w:rPr>
            <w:noProof/>
            <w:webHidden/>
          </w:rPr>
          <w:t>7</w:t>
        </w:r>
        <w:r w:rsidR="00A33094">
          <w:rPr>
            <w:noProof/>
            <w:webHidden/>
          </w:rPr>
          <w:fldChar w:fldCharType="end"/>
        </w:r>
      </w:hyperlink>
    </w:p>
    <w:p w:rsidR="00A33094" w:rsidRDefault="00D234E8">
      <w:pPr>
        <w:pStyle w:val="TOC3"/>
        <w:rPr>
          <w:rFonts w:asciiTheme="minorHAnsi" w:eastAsiaTheme="minorEastAsia" w:hAnsiTheme="minorHAnsi" w:cstheme="minorBidi"/>
          <w:noProof/>
          <w:sz w:val="22"/>
          <w:szCs w:val="22"/>
          <w:lang w:val="fr-FR" w:eastAsia="fr-FR"/>
        </w:rPr>
      </w:pPr>
      <w:hyperlink w:anchor="_Toc433901326" w:history="1">
        <w:r w:rsidR="00A33094" w:rsidRPr="008C447D">
          <w:rPr>
            <w:rStyle w:val="Hyperlink"/>
            <w:noProof/>
          </w:rPr>
          <w:t>5.3</w:t>
        </w:r>
        <w:r w:rsidR="00A33094">
          <w:rPr>
            <w:rFonts w:asciiTheme="minorHAnsi" w:eastAsiaTheme="minorEastAsia" w:hAnsiTheme="minorHAnsi" w:cstheme="minorBidi"/>
            <w:noProof/>
            <w:sz w:val="22"/>
            <w:szCs w:val="22"/>
            <w:lang w:val="fr-FR" w:eastAsia="fr-FR"/>
          </w:rPr>
          <w:tab/>
        </w:r>
        <w:r w:rsidR="00A33094" w:rsidRPr="008C447D">
          <w:rPr>
            <w:rStyle w:val="Hyperlink"/>
            <w:noProof/>
          </w:rPr>
          <w:t>General MRN Guidelines</w:t>
        </w:r>
        <w:r w:rsidR="00A33094">
          <w:rPr>
            <w:noProof/>
            <w:webHidden/>
          </w:rPr>
          <w:tab/>
        </w:r>
        <w:r w:rsidR="00A33094">
          <w:rPr>
            <w:noProof/>
            <w:webHidden/>
          </w:rPr>
          <w:fldChar w:fldCharType="begin"/>
        </w:r>
        <w:r w:rsidR="00A33094">
          <w:rPr>
            <w:noProof/>
            <w:webHidden/>
          </w:rPr>
          <w:instrText xml:space="preserve"> PAGEREF _Toc433901326 \h </w:instrText>
        </w:r>
        <w:r w:rsidR="00A33094">
          <w:rPr>
            <w:noProof/>
            <w:webHidden/>
          </w:rPr>
        </w:r>
        <w:r w:rsidR="00A33094">
          <w:rPr>
            <w:noProof/>
            <w:webHidden/>
          </w:rPr>
          <w:fldChar w:fldCharType="separate"/>
        </w:r>
        <w:r w:rsidR="00A33094">
          <w:rPr>
            <w:noProof/>
            <w:webHidden/>
          </w:rPr>
          <w:t>7</w:t>
        </w:r>
        <w:r w:rsidR="00A33094">
          <w:rPr>
            <w:noProof/>
            <w:webHidden/>
          </w:rPr>
          <w:fldChar w:fldCharType="end"/>
        </w:r>
      </w:hyperlink>
    </w:p>
    <w:p w:rsidR="00A33094" w:rsidRPr="00A33094" w:rsidRDefault="00D234E8">
      <w:pPr>
        <w:pStyle w:val="TOC2"/>
        <w:rPr>
          <w:rFonts w:asciiTheme="minorHAnsi" w:eastAsiaTheme="minorEastAsia" w:hAnsiTheme="minorHAnsi" w:cstheme="minorBidi"/>
          <w:b/>
          <w:bCs w:val="0"/>
          <w:noProof/>
          <w:szCs w:val="22"/>
          <w:lang w:val="fr-FR" w:eastAsia="fr-FR"/>
        </w:rPr>
      </w:pPr>
      <w:hyperlink w:anchor="_Toc433901327" w:history="1">
        <w:r w:rsidR="00A33094" w:rsidRPr="00A33094">
          <w:rPr>
            <w:rStyle w:val="Hyperlink"/>
            <w:b/>
            <w:noProof/>
          </w:rPr>
          <w:t>6</w:t>
        </w:r>
        <w:r w:rsidR="00A33094" w:rsidRPr="00A33094">
          <w:rPr>
            <w:rFonts w:asciiTheme="minorHAnsi" w:eastAsiaTheme="minorEastAsia" w:hAnsiTheme="minorHAnsi" w:cstheme="minorBidi"/>
            <w:b/>
            <w:bCs w:val="0"/>
            <w:noProof/>
            <w:szCs w:val="22"/>
            <w:lang w:val="fr-FR" w:eastAsia="fr-FR"/>
          </w:rPr>
          <w:tab/>
        </w:r>
        <w:r w:rsidR="00A33094" w:rsidRPr="00A33094">
          <w:rPr>
            <w:rStyle w:val="Hyperlink"/>
            <w:b/>
            <w:noProof/>
          </w:rPr>
          <w:t>Areas of application</w:t>
        </w:r>
        <w:r w:rsidR="00A33094" w:rsidRPr="00A33094">
          <w:rPr>
            <w:b/>
            <w:noProof/>
            <w:webHidden/>
          </w:rPr>
          <w:tab/>
        </w:r>
        <w:r w:rsidR="00A33094" w:rsidRPr="00A33094">
          <w:rPr>
            <w:b/>
            <w:noProof/>
            <w:webHidden/>
          </w:rPr>
          <w:fldChar w:fldCharType="begin"/>
        </w:r>
        <w:r w:rsidR="00A33094" w:rsidRPr="00A33094">
          <w:rPr>
            <w:b/>
            <w:noProof/>
            <w:webHidden/>
          </w:rPr>
          <w:instrText xml:space="preserve"> PAGEREF _Toc433901327 \h </w:instrText>
        </w:r>
        <w:r w:rsidR="00A33094" w:rsidRPr="00A33094">
          <w:rPr>
            <w:b/>
            <w:noProof/>
            <w:webHidden/>
          </w:rPr>
        </w:r>
        <w:r w:rsidR="00A33094" w:rsidRPr="00A33094">
          <w:rPr>
            <w:b/>
            <w:noProof/>
            <w:webHidden/>
          </w:rPr>
          <w:fldChar w:fldCharType="separate"/>
        </w:r>
        <w:r w:rsidR="00A33094" w:rsidRPr="00A33094">
          <w:rPr>
            <w:b/>
            <w:noProof/>
            <w:webHidden/>
          </w:rPr>
          <w:t>8</w:t>
        </w:r>
        <w:r w:rsidR="00A33094" w:rsidRPr="00A33094">
          <w:rPr>
            <w:b/>
            <w:noProof/>
            <w:webHidden/>
          </w:rPr>
          <w:fldChar w:fldCharType="end"/>
        </w:r>
      </w:hyperlink>
    </w:p>
    <w:p w:rsidR="00DC1CA6" w:rsidRPr="001E3CAE" w:rsidRDefault="001E3CAE" w:rsidP="00380C7B">
      <w:pPr>
        <w:rPr>
          <w:lang w:val="fr-FR"/>
        </w:rPr>
      </w:pPr>
      <w:r>
        <w:rPr>
          <w:b/>
          <w:bCs/>
          <w:caps/>
        </w:rPr>
        <w:fldChar w:fldCharType="end"/>
      </w:r>
    </w:p>
    <w:p w:rsidR="00986D5A" w:rsidRPr="00A33094" w:rsidRDefault="00986D5A" w:rsidP="00A33094">
      <w:pPr>
        <w:pStyle w:val="ListParagraph"/>
        <w:jc w:val="center"/>
        <w:rPr>
          <w:b/>
          <w:sz w:val="32"/>
          <w:szCs w:val="32"/>
        </w:rPr>
      </w:pPr>
      <w:r w:rsidRPr="00A33094">
        <w:rPr>
          <w:b/>
          <w:sz w:val="32"/>
          <w:szCs w:val="32"/>
        </w:rPr>
        <w:t>Index of Tables</w:t>
      </w:r>
    </w:p>
    <w:p w:rsidR="00986D5A" w:rsidRPr="00A33094" w:rsidRDefault="00C92711">
      <w:pPr>
        <w:pStyle w:val="TableofFigures"/>
        <w:rPr>
          <w:noProof/>
        </w:rPr>
      </w:pPr>
      <w:r w:rsidRPr="00A33094">
        <w:fldChar w:fldCharType="begin"/>
      </w:r>
      <w:r w:rsidR="00986D5A" w:rsidRPr="00A33094">
        <w:instrText xml:space="preserve"> TOC \h \z \t "Table_#" \c </w:instrText>
      </w:r>
      <w:r w:rsidRPr="00A33094">
        <w:fldChar w:fldCharType="separate"/>
      </w:r>
      <w:hyperlink w:anchor="_Toc216488847" w:history="1">
        <w:r w:rsidR="00986D5A" w:rsidRPr="00A33094">
          <w:rPr>
            <w:rStyle w:val="Hyperlink"/>
            <w:noProof/>
          </w:rPr>
          <w:t>Table 1</w:t>
        </w:r>
        <w:r w:rsidR="00986D5A" w:rsidRPr="00A33094">
          <w:rPr>
            <w:noProof/>
          </w:rPr>
          <w:tab/>
        </w:r>
        <w:r w:rsidR="00C60FF4" w:rsidRPr="00A33094">
          <w:rPr>
            <w:noProof/>
          </w:rPr>
          <w:t>Areas of application of Maritime Resource Names</w:t>
        </w:r>
        <w:r w:rsidR="00986D5A" w:rsidRPr="00A33094">
          <w:rPr>
            <w:noProof/>
            <w:webHidden/>
          </w:rPr>
          <w:tab/>
        </w:r>
        <w:r w:rsidRPr="00A33094">
          <w:rPr>
            <w:noProof/>
            <w:webHidden/>
          </w:rPr>
          <w:fldChar w:fldCharType="begin"/>
        </w:r>
        <w:r w:rsidR="00986D5A" w:rsidRPr="00A33094">
          <w:rPr>
            <w:noProof/>
            <w:webHidden/>
          </w:rPr>
          <w:instrText xml:space="preserve"> PAGEREF _Toc216488847 \h </w:instrText>
        </w:r>
        <w:r w:rsidRPr="00A33094">
          <w:rPr>
            <w:noProof/>
            <w:webHidden/>
          </w:rPr>
        </w:r>
        <w:r w:rsidRPr="00A33094">
          <w:rPr>
            <w:noProof/>
            <w:webHidden/>
          </w:rPr>
          <w:fldChar w:fldCharType="separate"/>
        </w:r>
        <w:r w:rsidR="004E650B" w:rsidRPr="00A33094">
          <w:rPr>
            <w:noProof/>
            <w:webHidden/>
          </w:rPr>
          <w:t>4</w:t>
        </w:r>
        <w:r w:rsidRPr="00A33094">
          <w:rPr>
            <w:noProof/>
            <w:webHidden/>
          </w:rPr>
          <w:fldChar w:fldCharType="end"/>
        </w:r>
      </w:hyperlink>
    </w:p>
    <w:p w:rsidR="00986D5A" w:rsidRDefault="00C92711" w:rsidP="00380C7B">
      <w:r w:rsidRPr="00A33094">
        <w:fldChar w:fldCharType="end"/>
      </w:r>
    </w:p>
    <w:p w:rsidR="00986D5A" w:rsidRPr="00A33094" w:rsidRDefault="00986D5A" w:rsidP="00A33094">
      <w:pPr>
        <w:pStyle w:val="ListParagraph"/>
        <w:jc w:val="center"/>
        <w:rPr>
          <w:b/>
          <w:sz w:val="32"/>
          <w:szCs w:val="32"/>
        </w:rPr>
      </w:pPr>
      <w:r w:rsidRPr="00A33094">
        <w:rPr>
          <w:b/>
          <w:sz w:val="32"/>
          <w:szCs w:val="32"/>
        </w:rPr>
        <w:t>Index of Figures</w:t>
      </w:r>
    </w:p>
    <w:p w:rsidR="00986D5A" w:rsidRDefault="00C92711">
      <w:pPr>
        <w:pStyle w:val="TableofFigures"/>
        <w:rPr>
          <w:rFonts w:ascii="Calibri" w:hAnsi="Calibri"/>
          <w:noProof/>
        </w:rPr>
      </w:pPr>
      <w:r>
        <w:fldChar w:fldCharType="begin"/>
      </w:r>
      <w:r w:rsidR="00986D5A">
        <w:instrText xml:space="preserve"> TOC \h \z \t "Figure_#" \c </w:instrText>
      </w:r>
      <w:r>
        <w:fldChar w:fldCharType="separate"/>
      </w:r>
      <w:hyperlink w:anchor="_Toc216488874" w:history="1">
        <w:r w:rsidR="00986D5A" w:rsidRPr="00B00354">
          <w:rPr>
            <w:rStyle w:val="Hyperlink"/>
            <w:noProof/>
          </w:rPr>
          <w:t>Figure 1</w:t>
        </w:r>
        <w:r w:rsidR="00986D5A">
          <w:rPr>
            <w:rFonts w:ascii="Calibri" w:hAnsi="Calibri"/>
            <w:noProof/>
          </w:rPr>
          <w:tab/>
        </w:r>
        <w:r w:rsidR="00986D5A" w:rsidRPr="00B00354">
          <w:rPr>
            <w:rStyle w:val="Hyperlink"/>
            <w:noProof/>
          </w:rPr>
          <w:t>Title required</w:t>
        </w:r>
        <w:r w:rsidR="00986D5A">
          <w:rPr>
            <w:noProof/>
            <w:webHidden/>
          </w:rPr>
          <w:tab/>
        </w:r>
        <w:r>
          <w:rPr>
            <w:noProof/>
            <w:webHidden/>
          </w:rPr>
          <w:fldChar w:fldCharType="begin"/>
        </w:r>
        <w:r w:rsidR="00986D5A">
          <w:rPr>
            <w:noProof/>
            <w:webHidden/>
          </w:rPr>
          <w:instrText xml:space="preserve"> PAGEREF _Toc216488874 \h </w:instrText>
        </w:r>
        <w:r>
          <w:rPr>
            <w:noProof/>
            <w:webHidden/>
          </w:rPr>
        </w:r>
        <w:r>
          <w:rPr>
            <w:noProof/>
            <w:webHidden/>
          </w:rPr>
          <w:fldChar w:fldCharType="separate"/>
        </w:r>
        <w:r w:rsidR="004E650B">
          <w:rPr>
            <w:noProof/>
            <w:webHidden/>
          </w:rPr>
          <w:t>4</w:t>
        </w:r>
        <w:r>
          <w:rPr>
            <w:noProof/>
            <w:webHidden/>
          </w:rPr>
          <w:fldChar w:fldCharType="end"/>
        </w:r>
      </w:hyperlink>
    </w:p>
    <w:p w:rsidR="00986D5A" w:rsidRPr="00371BEF" w:rsidRDefault="00C92711" w:rsidP="00380C7B">
      <w:r>
        <w:fldChar w:fldCharType="end"/>
      </w:r>
    </w:p>
    <w:p w:rsidR="003C1630" w:rsidRPr="00A33094" w:rsidRDefault="00460028" w:rsidP="00A33094">
      <w:pPr>
        <w:pStyle w:val="ListParagraph"/>
        <w:jc w:val="center"/>
        <w:rPr>
          <w:b/>
          <w:sz w:val="32"/>
          <w:szCs w:val="32"/>
        </w:rPr>
      </w:pPr>
      <w:r w:rsidRPr="00371BEF">
        <w:br w:type="page"/>
      </w:r>
      <w:r w:rsidR="003C1630" w:rsidRPr="00A33094">
        <w:rPr>
          <w:b/>
          <w:sz w:val="32"/>
          <w:szCs w:val="32"/>
        </w:rPr>
        <w:lastRenderedPageBreak/>
        <w:t xml:space="preserve">IALA Guideline No. </w:t>
      </w:r>
      <w:r w:rsidR="003C1630" w:rsidRPr="00A33094">
        <w:rPr>
          <w:b/>
          <w:sz w:val="32"/>
          <w:szCs w:val="32"/>
          <w:highlight w:val="yellow"/>
        </w:rPr>
        <w:t>####</w:t>
      </w:r>
      <w:r w:rsidR="003C1630" w:rsidRPr="00A33094">
        <w:rPr>
          <w:b/>
          <w:sz w:val="32"/>
          <w:szCs w:val="32"/>
        </w:rPr>
        <w:t xml:space="preserve"> on</w:t>
      </w:r>
    </w:p>
    <w:p w:rsidR="0014737A" w:rsidRPr="00A33094" w:rsidRDefault="003C1630" w:rsidP="00A33094">
      <w:pPr>
        <w:pStyle w:val="ListParagraph"/>
        <w:jc w:val="center"/>
        <w:rPr>
          <w:b/>
          <w:bCs/>
          <w:sz w:val="32"/>
          <w:szCs w:val="32"/>
        </w:rPr>
      </w:pPr>
      <w:r w:rsidRPr="00A33094">
        <w:rPr>
          <w:b/>
          <w:sz w:val="32"/>
          <w:szCs w:val="32"/>
        </w:rPr>
        <w:t xml:space="preserve">Unique Identifiers for Maritime Resources </w:t>
      </w:r>
      <w:r w:rsidRPr="00A33094">
        <w:rPr>
          <w:b/>
          <w:sz w:val="32"/>
          <w:szCs w:val="32"/>
          <w:highlight w:val="yellow"/>
        </w:rPr>
        <w:t>DRAFT</w:t>
      </w:r>
    </w:p>
    <w:p w:rsidR="003C1630" w:rsidRPr="00A33094" w:rsidRDefault="003C1630" w:rsidP="00A33094">
      <w:pPr>
        <w:pStyle w:val="ListParagraph"/>
        <w:jc w:val="center"/>
        <w:rPr>
          <w:b/>
          <w:bCs/>
          <w:sz w:val="32"/>
          <w:szCs w:val="32"/>
        </w:rPr>
      </w:pPr>
      <w:r w:rsidRPr="00A33094">
        <w:rPr>
          <w:b/>
          <w:sz w:val="32"/>
          <w:szCs w:val="32"/>
          <w:highlight w:val="yellow"/>
        </w:rPr>
        <w:t>Edition 0.0</w:t>
      </w:r>
    </w:p>
    <w:p w:rsidR="009E1230" w:rsidRPr="0014737A" w:rsidRDefault="009E1230" w:rsidP="00371BEF">
      <w:pPr>
        <w:pStyle w:val="Title"/>
      </w:pPr>
    </w:p>
    <w:p w:rsidR="006427BF" w:rsidRPr="0014737A" w:rsidRDefault="001A2B50" w:rsidP="00A33094">
      <w:pPr>
        <w:pStyle w:val="Heading1"/>
      </w:pPr>
      <w:bookmarkStart w:id="5" w:name="_Toc433901317"/>
      <w:r w:rsidRPr="00A33094">
        <w:t>Introduction</w:t>
      </w:r>
      <w:bookmarkEnd w:id="5"/>
    </w:p>
    <w:p w:rsidR="009B0F92" w:rsidRDefault="009B0F92" w:rsidP="009B0F92">
      <w:pPr>
        <w:ind w:firstLineChars="250" w:firstLine="550"/>
        <w:rPr>
          <w:lang w:eastAsia="de-DE"/>
        </w:rPr>
      </w:pPr>
      <w:r>
        <w:t>The use of unique identifiers is a necessary development of e-Navigation to maintain harmonization across domains and services. Navigationally unique objects such as aids to navigation, VTS products and services and other maritime services requires identification numbers to avoid duplication and misalignment of AtoN and Marine Safety Information (MSI).</w:t>
      </w:r>
    </w:p>
    <w:p w:rsidR="00AD557C" w:rsidRDefault="00AD557C" w:rsidP="00AD557C">
      <w:pPr>
        <w:pStyle w:val="Recallings"/>
        <w:ind w:left="0"/>
      </w:pPr>
      <w:r>
        <w:t>W</w:t>
      </w:r>
      <w:r>
        <w:rPr>
          <w:snapToGrid w:val="0"/>
        </w:rPr>
        <w:t>orldwide harmonized identification of Unique Identifiers for maritime resources can</w:t>
      </w:r>
      <w:r>
        <w:t xml:space="preserve"> </w:t>
      </w:r>
    </w:p>
    <w:p w:rsidR="00AD557C" w:rsidRDefault="00AD557C" w:rsidP="00A70C6A">
      <w:pPr>
        <w:numPr>
          <w:ilvl w:val="0"/>
          <w:numId w:val="18"/>
        </w:numPr>
        <w:spacing w:after="120"/>
        <w:jc w:val="both"/>
      </w:pPr>
      <w:r>
        <w:t>assist in the development and maintenance of enhanced data exchange applications for ship to ship, ship to shore, shore to ship, and shore to shore in the context of e-Navigation;</w:t>
      </w:r>
    </w:p>
    <w:p w:rsidR="00AD557C" w:rsidRDefault="00AD557C" w:rsidP="00A70C6A">
      <w:pPr>
        <w:numPr>
          <w:ilvl w:val="0"/>
          <w:numId w:val="18"/>
        </w:numPr>
        <w:spacing w:after="120"/>
        <w:jc w:val="both"/>
      </w:pPr>
      <w:r>
        <w:t>assist administrations in the efficient delivery of Marine Safety Information (MSI).</w:t>
      </w:r>
    </w:p>
    <w:p w:rsidR="00AD557C" w:rsidRDefault="00AD557C" w:rsidP="00A70C6A">
      <w:pPr>
        <w:numPr>
          <w:ilvl w:val="0"/>
          <w:numId w:val="18"/>
        </w:numPr>
        <w:spacing w:after="120"/>
        <w:jc w:val="both"/>
      </w:pPr>
      <w:r>
        <w:t>reduce the administrative burden associated with the maintenance associated with international list of lights numbers and other navigation  products;</w:t>
      </w:r>
    </w:p>
    <w:p w:rsidR="00AD557C" w:rsidRDefault="00AD557C" w:rsidP="009B0F92">
      <w:pPr>
        <w:rPr>
          <w:ins w:id="6" w:author="Jens Kristian Jensen" w:date="2016-03-01T14:42:00Z"/>
          <w:lang w:eastAsia="de-DE"/>
        </w:rPr>
      </w:pPr>
      <w:r>
        <w:rPr>
          <w:lang w:eastAsia="de-DE"/>
        </w:rPr>
        <w:t>This is not unique to the maritime domain, and this guideline describes a syntax for Maritime Resource Names</w:t>
      </w:r>
      <w:ins w:id="7" w:author="Jens Kristian Jensen" w:date="2016-03-04T09:34:00Z">
        <w:r w:rsidR="005D3727">
          <w:rPr>
            <w:lang w:eastAsia="de-DE"/>
          </w:rPr>
          <w:t xml:space="preserve"> based on proven methods from the internet domain</w:t>
        </w:r>
      </w:ins>
      <w:r>
        <w:rPr>
          <w:lang w:eastAsia="de-DE"/>
        </w:rPr>
        <w:t xml:space="preserve">, that will enable IALA members to issue Unique Identifiers for objects such as AtoN, VTS products and services, Waterways, etc., in a format, which is designed to be compatible with existing lists of lights, yet interoperable with usage in different </w:t>
      </w:r>
      <w:r w:rsidR="00857BFA">
        <w:rPr>
          <w:lang w:eastAsia="de-DE"/>
        </w:rPr>
        <w:t>domains such as Electronic Nautical Charts.</w:t>
      </w:r>
    </w:p>
    <w:p w:rsidR="003C50D7" w:rsidRDefault="003C50D7" w:rsidP="009B0F92">
      <w:pPr>
        <w:rPr>
          <w:ins w:id="8" w:author="Jens Kristian Jensen" w:date="2016-03-01T14:42:00Z"/>
          <w:lang w:eastAsia="de-DE"/>
        </w:rPr>
      </w:pPr>
    </w:p>
    <w:p w:rsidR="003C50D7" w:rsidRDefault="003C50D7" w:rsidP="009B0F92">
      <w:pPr>
        <w:rPr>
          <w:ins w:id="9" w:author="Jens Kristian Jensen" w:date="2016-03-01T14:43:00Z"/>
          <w:lang w:eastAsia="de-DE"/>
        </w:rPr>
      </w:pPr>
      <w:ins w:id="10" w:author="Jens Kristian Jensen" w:date="2016-03-01T14:42:00Z">
        <w:r>
          <w:rPr>
            <w:lang w:eastAsia="de-DE"/>
          </w:rPr>
          <w:t>Th</w:t>
        </w:r>
      </w:ins>
      <w:ins w:id="11" w:author="Jens Kristian Jensen" w:date="2016-03-01T14:43:00Z">
        <w:r>
          <w:rPr>
            <w:lang w:eastAsia="de-DE"/>
          </w:rPr>
          <w:t xml:space="preserve">e ‘Maritime Resource Name’ </w:t>
        </w:r>
      </w:ins>
      <w:ins w:id="12" w:author="Jens Kristian Jensen" w:date="2016-03-01T14:44:00Z">
        <w:r w:rsidR="00AB20C8">
          <w:rPr>
            <w:lang w:eastAsia="de-DE"/>
          </w:rPr>
          <w:t>and the associated ‘Experimental’ namespace</w:t>
        </w:r>
      </w:ins>
      <w:ins w:id="13" w:author="Jens Kristian Jensen" w:date="2016-03-04T09:34:00Z">
        <w:r w:rsidR="005D3727">
          <w:rPr>
            <w:lang w:eastAsia="de-DE"/>
          </w:rPr>
          <w:t>s</w:t>
        </w:r>
      </w:ins>
      <w:ins w:id="14" w:author="Jens Kristian Jensen" w:date="2016-03-01T14:44:00Z">
        <w:r w:rsidR="00AB20C8">
          <w:rPr>
            <w:lang w:eastAsia="de-DE"/>
          </w:rPr>
          <w:t xml:space="preserve"> </w:t>
        </w:r>
      </w:ins>
      <w:ins w:id="15" w:author="Jens Kristian Jensen" w:date="2016-03-01T14:43:00Z">
        <w:r w:rsidR="00AB20C8">
          <w:rPr>
            <w:lang w:eastAsia="de-DE"/>
          </w:rPr>
          <w:t xml:space="preserve">defined by this guideline can be applied </w:t>
        </w:r>
      </w:ins>
      <w:ins w:id="16" w:author="Jens Kristian Jensen" w:date="2016-03-01T14:44:00Z">
        <w:r w:rsidR="00AB20C8">
          <w:rPr>
            <w:lang w:eastAsia="de-DE"/>
          </w:rPr>
          <w:t xml:space="preserve">in </w:t>
        </w:r>
      </w:ins>
      <w:ins w:id="17" w:author="Jens Kristian Jensen" w:date="2016-03-01T14:43:00Z">
        <w:r w:rsidR="00AB20C8">
          <w:rPr>
            <w:lang w:eastAsia="de-DE"/>
          </w:rPr>
          <w:t>numerous areas of application within the maritime domain</w:t>
        </w:r>
      </w:ins>
      <w:ins w:id="18" w:author="Jens Kristian Jensen" w:date="2016-03-04T09:35:00Z">
        <w:r w:rsidR="005D3727">
          <w:rPr>
            <w:lang w:eastAsia="de-DE"/>
          </w:rPr>
          <w:t>, and other maritime stakeholders are invited to adopt this syntax for creation of unique identifiers</w:t>
        </w:r>
      </w:ins>
      <w:ins w:id="19" w:author="Jens Kristian Jensen" w:date="2016-03-01T14:43:00Z">
        <w:r w:rsidR="00AB20C8">
          <w:rPr>
            <w:lang w:eastAsia="de-DE"/>
          </w:rPr>
          <w:t>.</w:t>
        </w:r>
      </w:ins>
    </w:p>
    <w:p w:rsidR="00AB20C8" w:rsidRDefault="00AB20C8" w:rsidP="009B0F92">
      <w:pPr>
        <w:rPr>
          <w:ins w:id="20" w:author="Jens Kristian Jensen" w:date="2016-03-04T10:18:00Z"/>
          <w:lang w:eastAsia="de-DE"/>
        </w:rPr>
      </w:pPr>
    </w:p>
    <w:p w:rsidR="00094EDC" w:rsidRDefault="00094EDC" w:rsidP="009B0F92">
      <w:pPr>
        <w:rPr>
          <w:ins w:id="21" w:author="Jens Kristian Jensen" w:date="2016-03-04T10:20:00Z"/>
          <w:lang w:eastAsia="de-DE"/>
        </w:rPr>
      </w:pPr>
      <w:ins w:id="22" w:author="Jens Kristian Jensen" w:date="2016-03-04T10:18:00Z">
        <w:r w:rsidRPr="00094EDC">
          <w:rPr>
            <w:highlight w:val="yellow"/>
            <w:lang w:eastAsia="de-DE"/>
            <w:rPrChange w:id="23" w:author="Jens Kristian Jensen" w:date="2016-03-04T10:19:00Z">
              <w:rPr>
                <w:lang w:eastAsia="de-DE"/>
              </w:rPr>
            </w:rPrChange>
          </w:rPr>
          <w:t xml:space="preserve">[This DRAFT version </w:t>
        </w:r>
      </w:ins>
      <w:ins w:id="24" w:author="Jens Kristian Jensen" w:date="2016-03-04T10:19:00Z">
        <w:r>
          <w:rPr>
            <w:highlight w:val="yellow"/>
            <w:lang w:eastAsia="de-DE"/>
          </w:rPr>
          <w:t xml:space="preserve">(working document) </w:t>
        </w:r>
      </w:ins>
      <w:ins w:id="25" w:author="Jens Kristian Jensen" w:date="2016-03-04T10:18:00Z">
        <w:r w:rsidRPr="00094EDC">
          <w:rPr>
            <w:highlight w:val="yellow"/>
            <w:lang w:eastAsia="de-DE"/>
            <w:rPrChange w:id="26" w:author="Jens Kristian Jensen" w:date="2016-03-04T10:19:00Z">
              <w:rPr>
                <w:lang w:eastAsia="de-DE"/>
              </w:rPr>
            </w:rPrChange>
          </w:rPr>
          <w:t>of the guideline contains</w:t>
        </w:r>
      </w:ins>
      <w:ins w:id="27" w:author="Jens Kristian Jensen" w:date="2016-03-04T10:19:00Z">
        <w:r>
          <w:rPr>
            <w:highlight w:val="yellow"/>
            <w:lang w:eastAsia="de-DE"/>
          </w:rPr>
          <w:t xml:space="preserve"> two examples of considered application of the Maritime Resource Name</w:t>
        </w:r>
      </w:ins>
      <w:ins w:id="28" w:author="Jens Kristian Jensen" w:date="2016-03-04T10:20:00Z">
        <w:r>
          <w:rPr>
            <w:highlight w:val="yellow"/>
            <w:lang w:eastAsia="de-DE"/>
          </w:rPr>
          <w:t xml:space="preserve"> syntax to create unique identifiers for areas of application beyond the IALA domain</w:t>
        </w:r>
      </w:ins>
      <w:ins w:id="29" w:author="Jens Kristian Jensen" w:date="2016-03-04T10:19:00Z">
        <w:r w:rsidRPr="00094EDC">
          <w:rPr>
            <w:highlight w:val="yellow"/>
            <w:lang w:eastAsia="de-DE"/>
            <w:rPrChange w:id="30" w:author="Jens Kristian Jensen" w:date="2016-03-04T10:19:00Z">
              <w:rPr>
                <w:lang w:eastAsia="de-DE"/>
              </w:rPr>
            </w:rPrChange>
          </w:rPr>
          <w:t>]</w:t>
        </w:r>
      </w:ins>
      <w:ins w:id="31" w:author="Jens Kristian Jensen" w:date="2016-03-04T10:18:00Z">
        <w:r>
          <w:rPr>
            <w:lang w:eastAsia="de-DE"/>
          </w:rPr>
          <w:t xml:space="preserve">  </w:t>
        </w:r>
      </w:ins>
    </w:p>
    <w:p w:rsidR="00094EDC" w:rsidRDefault="00094EDC" w:rsidP="009B0F92">
      <w:pPr>
        <w:rPr>
          <w:lang w:eastAsia="de-DE"/>
        </w:rPr>
      </w:pPr>
    </w:p>
    <w:p w:rsidR="009B0F92" w:rsidRDefault="009B0F92" w:rsidP="00BA6404">
      <w:pPr>
        <w:pStyle w:val="Heading2"/>
        <w:rPr>
          <w:lang w:eastAsia="en-US"/>
        </w:rPr>
      </w:pPr>
      <w:bookmarkStart w:id="32" w:name="_Toc433901318"/>
      <w:r>
        <w:t>Related documents</w:t>
      </w:r>
      <w:bookmarkEnd w:id="32"/>
    </w:p>
    <w:p w:rsidR="009B0F92" w:rsidRDefault="009B0F92" w:rsidP="009B0F92">
      <w:pPr>
        <w:pStyle w:val="BodyText"/>
      </w:pPr>
      <w:r>
        <w:t>ISO 3166-1</w:t>
      </w:r>
    </w:p>
    <w:p w:rsidR="003C1630" w:rsidRDefault="00857BFA" w:rsidP="006427BF">
      <w:pPr>
        <w:rPr>
          <w:lang w:val="da-DK" w:eastAsia="de-DE"/>
        </w:rPr>
      </w:pPr>
      <w:r w:rsidRPr="000E0DB4">
        <w:rPr>
          <w:lang w:val="da-DK" w:eastAsia="de-DE"/>
        </w:rPr>
        <w:t>RFC 2141 – URN Syntax</w:t>
      </w:r>
      <w:r w:rsidR="000E0DB4" w:rsidRPr="000E0DB4">
        <w:rPr>
          <w:lang w:val="da-DK" w:eastAsia="de-DE"/>
        </w:rPr>
        <w:t xml:space="preserve"> (</w:t>
      </w:r>
      <w:r w:rsidR="00267A55">
        <w:fldChar w:fldCharType="begin"/>
      </w:r>
      <w:r w:rsidR="00267A55" w:rsidRPr="005D3727">
        <w:rPr>
          <w:lang w:val="da-DK"/>
          <w:rPrChange w:id="33" w:author="Jens Kristian Jensen" w:date="2016-03-04T09:34:00Z">
            <w:rPr/>
          </w:rPrChange>
        </w:rPr>
        <w:instrText xml:space="preserve"> HYPERLINK "https://www.ietf.org/rfc/rfc2141.txt" </w:instrText>
      </w:r>
      <w:r w:rsidR="00267A55">
        <w:fldChar w:fldCharType="separate"/>
      </w:r>
      <w:r w:rsidR="000E0DB4" w:rsidRPr="001D1F71">
        <w:rPr>
          <w:rStyle w:val="Hyperlink"/>
          <w:lang w:val="da-DK" w:eastAsia="de-DE"/>
        </w:rPr>
        <w:t>https://www.ietf.org/rfc/rfc2141.txt</w:t>
      </w:r>
      <w:r w:rsidR="00267A55">
        <w:rPr>
          <w:rStyle w:val="Hyperlink"/>
          <w:lang w:val="da-DK" w:eastAsia="de-DE"/>
        </w:rPr>
        <w:fldChar w:fldCharType="end"/>
      </w:r>
      <w:r w:rsidR="000E0DB4">
        <w:rPr>
          <w:lang w:val="da-DK" w:eastAsia="de-DE"/>
        </w:rPr>
        <w:t>)</w:t>
      </w:r>
    </w:p>
    <w:p w:rsidR="00C74F1E" w:rsidRDefault="00C74F1E" w:rsidP="006427BF">
      <w:pPr>
        <w:rPr>
          <w:lang w:val="da-DK" w:eastAsia="de-DE"/>
        </w:rPr>
      </w:pPr>
    </w:p>
    <w:p w:rsidR="00C74F1E" w:rsidRPr="00C74F1E" w:rsidRDefault="00C74F1E" w:rsidP="006427BF">
      <w:pPr>
        <w:rPr>
          <w:lang w:val="en-US" w:eastAsia="de-DE"/>
        </w:rPr>
      </w:pPr>
      <w:r w:rsidRPr="00C74F1E">
        <w:rPr>
          <w:lang w:val="en-US" w:eastAsia="de-DE"/>
        </w:rPr>
        <w:t>S_100 version 2.0.0 – Universal Hydrographic Data</w:t>
      </w:r>
      <w:r w:rsidR="00CA46C3">
        <w:rPr>
          <w:lang w:val="en-US" w:eastAsia="de-DE"/>
        </w:rPr>
        <w:t xml:space="preserve"> </w:t>
      </w:r>
      <w:r w:rsidRPr="00C74F1E">
        <w:rPr>
          <w:lang w:val="en-US" w:eastAsia="de-DE"/>
        </w:rPr>
        <w:t>model</w:t>
      </w:r>
    </w:p>
    <w:p w:rsidR="00857BFA" w:rsidRPr="00C74F1E" w:rsidRDefault="00857BFA" w:rsidP="006427BF">
      <w:pPr>
        <w:rPr>
          <w:lang w:val="en-US" w:eastAsia="de-DE"/>
        </w:rPr>
      </w:pPr>
    </w:p>
    <w:p w:rsidR="00A14A4B" w:rsidRPr="00C74F1E" w:rsidRDefault="00A14A4B" w:rsidP="00032948">
      <w:pPr>
        <w:pStyle w:val="BodyTextIndent2"/>
        <w:rPr>
          <w:lang w:val="en-US"/>
        </w:rPr>
      </w:pPr>
    </w:p>
    <w:p w:rsidR="006427BF" w:rsidRPr="0014737A" w:rsidRDefault="001A2B50" w:rsidP="00BA6404">
      <w:pPr>
        <w:pStyle w:val="Heading1"/>
      </w:pPr>
      <w:bookmarkStart w:id="34" w:name="_Toc433901319"/>
      <w:r w:rsidRPr="00BA6404">
        <w:t>Background</w:t>
      </w:r>
      <w:bookmarkEnd w:id="34"/>
    </w:p>
    <w:p w:rsidR="00857BFA" w:rsidRDefault="00857BFA" w:rsidP="00857BFA">
      <w:pPr>
        <w:jc w:val="both"/>
      </w:pPr>
      <w:r>
        <w:t xml:space="preserve">The International Hydrographic Organization (IHO) has noted in the paper HSSC6-5.4B the problems HOs may be confronted with if the existing light numbering schema is liable to changes by either the producing HO (national light numbers) or the UKHO (international light number). </w:t>
      </w:r>
    </w:p>
    <w:p w:rsidR="00857BFA" w:rsidRDefault="00857BFA" w:rsidP="00857BFA">
      <w:pPr>
        <w:jc w:val="both"/>
      </w:pPr>
    </w:p>
    <w:p w:rsidR="00857BFA" w:rsidRDefault="00857BFA" w:rsidP="00857BFA">
      <w:pPr>
        <w:jc w:val="both"/>
      </w:pPr>
      <w:r>
        <w:lastRenderedPageBreak/>
        <w:t>The paper discussed the advantages of a Persistent Unique Identifier</w:t>
      </w:r>
      <w:r>
        <w:rPr>
          <w:rStyle w:val="FootnoteReference"/>
        </w:rPr>
        <w:footnoteReference w:id="1"/>
      </w:r>
      <w:r>
        <w:t xml:space="preserve"> for lights and possible consequences. The support of the IMO e-Navigation solution S3 was highlighted. In addition, the possible effects on the workload for HOs which are deriving their products from a single database were mentioned. It was considered that some technical questions remain open for the time being. </w:t>
      </w:r>
    </w:p>
    <w:p w:rsidR="00857BFA" w:rsidRDefault="00857BFA" w:rsidP="00857BFA"/>
    <w:p w:rsidR="00857BFA" w:rsidRDefault="00857BFA" w:rsidP="00857BFA">
      <w:r>
        <w:t xml:space="preserve">The paper proposed the establishment of a close IALA-IHO liaison on the light numbering development in particular and additionally, the harmonisation of the light numbering systems between the IHO and the IALA to the widest extent. </w:t>
      </w:r>
    </w:p>
    <w:p w:rsidR="00857BFA" w:rsidRDefault="00857BFA" w:rsidP="00857BFA"/>
    <w:p w:rsidR="00857BFA" w:rsidRDefault="00857BFA" w:rsidP="00857BFA">
      <w:pPr>
        <w:pStyle w:val="BodyText"/>
      </w:pPr>
    </w:p>
    <w:p w:rsidR="00857BFA" w:rsidRDefault="00857BFA" w:rsidP="00BA6404">
      <w:pPr>
        <w:pStyle w:val="Heading2"/>
      </w:pPr>
      <w:bookmarkStart w:id="35" w:name="_Toc433901320"/>
      <w:r>
        <w:t>Background documents</w:t>
      </w:r>
      <w:bookmarkEnd w:id="35"/>
    </w:p>
    <w:p w:rsidR="00857BFA" w:rsidRPr="00A33094" w:rsidRDefault="00857BFA" w:rsidP="00857BFA">
      <w:pPr>
        <w:pStyle w:val="BodyText"/>
      </w:pPr>
      <w:r w:rsidRPr="00A33094">
        <w:t xml:space="preserve">IHO HSSC6-5.4B </w:t>
      </w:r>
    </w:p>
    <w:p w:rsidR="00857BFA" w:rsidRDefault="00857BFA" w:rsidP="00857BFA">
      <w:pPr>
        <w:pStyle w:val="BodyText"/>
      </w:pPr>
      <w:r>
        <w:t>IALA ENAV 15-14-1-12 – Liaison Note to ARM on IHO Proposal on Persistent Unique Identifiers</w:t>
      </w:r>
    </w:p>
    <w:p w:rsidR="00857BFA" w:rsidRDefault="00857BFA" w:rsidP="00857BFA">
      <w:pPr>
        <w:pStyle w:val="BodyText"/>
      </w:pPr>
      <w:r>
        <w:t>IALA ARM 1-11.1.5 - Liaison Note to ENAV on IHO Proposal on Persistent Unique Identifiers</w:t>
      </w:r>
    </w:p>
    <w:p w:rsidR="00857BFA" w:rsidRDefault="00857BFA" w:rsidP="00857BFA">
      <w:pPr>
        <w:pStyle w:val="BodyText"/>
      </w:pPr>
      <w:r>
        <w:t>IALA ENAV 16-9.29 - Comments on ENAV 16-9.10 by the IHO Standardization of Nautical Publications WG (SNPWG)</w:t>
      </w:r>
    </w:p>
    <w:p w:rsidR="00A95B3A" w:rsidRDefault="00A95B3A" w:rsidP="00857BFA">
      <w:pPr>
        <w:pStyle w:val="BodyText"/>
        <w:rPr>
          <w:rFonts w:ascii="Times New Roman" w:hAnsi="Times New Roman"/>
          <w:lang w:eastAsia="de-DE"/>
        </w:rPr>
      </w:pPr>
      <w:r>
        <w:t xml:space="preserve">IALA ENAV 17-9-14 – Maritime Resource Names </w:t>
      </w:r>
    </w:p>
    <w:p w:rsidR="009B0F92" w:rsidRDefault="009B0F92" w:rsidP="00BA6404">
      <w:pPr>
        <w:pStyle w:val="Heading1"/>
      </w:pPr>
      <w:bookmarkStart w:id="36" w:name="_Toc433901321"/>
      <w:r>
        <w:t>Discussion</w:t>
      </w:r>
      <w:bookmarkEnd w:id="36"/>
    </w:p>
    <w:p w:rsidR="00891103" w:rsidRPr="00A95B3A" w:rsidRDefault="00A95B3A" w:rsidP="00A95B3A">
      <w:pPr>
        <w:pStyle w:val="BodyText"/>
      </w:pPr>
      <w:r>
        <w:t>Persistent global identifiers are needed in order to maintain data object identity as data objects pass through the data chain, are stored in different data stores, transformed to different formats, and re-purposed for different domains. The same chunk of information may be present in different data stores in different formats (ISO 8211, XML, relational database record, etc.). Using a single identifier for the same chunk of data in all formats and stores will obviously help harmonization, validation, and tracking of data across multiple application domains and at different places in the data supply chain. Similarly for data integration, especially references to features in a different data product and data set from the referring feature, require persistent identity.</w:t>
      </w:r>
    </w:p>
    <w:p w:rsidR="00891103" w:rsidRDefault="00891103" w:rsidP="00891103">
      <w:pPr>
        <w:pStyle w:val="BodyText"/>
      </w:pPr>
      <w:r>
        <w:t>Uniform Resource Names (URNs) as defined by the IETF (Internet Engineering Task Force, who have standardized protocols like IP, Http, FTP and other Internet protocols) are intended to serve as persistent, location-independent, resource identifiers and are designed to make it easy to map other namespaces (which share the properties of URNs) into URN-space. Therefore, the URN syn</w:t>
      </w:r>
      <w:r w:rsidR="00CC28F2">
        <w:t xml:space="preserve">tax provides a means to encode </w:t>
      </w:r>
      <w:r>
        <w:t>character data in a form that can be sent in existing protocols, transcribed on most keyboards, etc.</w:t>
      </w:r>
    </w:p>
    <w:p w:rsidR="00891103" w:rsidRDefault="00891103" w:rsidP="00891103">
      <w:pPr>
        <w:pStyle w:val="BodyText"/>
      </w:pPr>
      <w:r>
        <w:t>The URN syntax provides a mechanism to ensure the uniqueness of the name of a resource</w:t>
      </w:r>
      <w:r w:rsidR="00A95B3A">
        <w:t>, which is already widely used in different domains such as supply chain management, unique identification of books or laws.</w:t>
      </w:r>
    </w:p>
    <w:p w:rsidR="00A95B3A" w:rsidRDefault="00A95B3A" w:rsidP="00891103">
      <w:pPr>
        <w:pStyle w:val="BodyText"/>
      </w:pPr>
      <w:r>
        <w:t>This guideline describes how the URN methodology is applied to identifying maritime resources within a Maritime Resource Name (MRN). This syntax allows decentralization o</w:t>
      </w:r>
      <w:r w:rsidR="00CC28F2">
        <w:t>f the management of identities.</w:t>
      </w:r>
      <w:r>
        <w:t>It is envisaged that already existing numbering schemes can relatively easily be fitted into this syntax, providing backwards compatibility, while the syntax is extendable to new areas of application.</w:t>
      </w:r>
    </w:p>
    <w:p w:rsidR="000E0DB4" w:rsidRDefault="000E0DB4" w:rsidP="000E0DB4">
      <w:pPr>
        <w:pStyle w:val="Heading1"/>
      </w:pPr>
      <w:bookmarkStart w:id="37" w:name="_Toc433901322"/>
      <w:r>
        <w:t>Requirements</w:t>
      </w:r>
      <w:bookmarkEnd w:id="37"/>
    </w:p>
    <w:p w:rsidR="000E0DB4" w:rsidRDefault="000E0DB4" w:rsidP="000E0DB4">
      <w:pPr>
        <w:pStyle w:val="BodyText"/>
      </w:pPr>
      <w:r>
        <w:t>Essential properties for a naming scheme are the following:</w:t>
      </w:r>
    </w:p>
    <w:p w:rsidR="000E0DB4" w:rsidRDefault="000E0DB4" w:rsidP="00A70C6A">
      <w:pPr>
        <w:pStyle w:val="BodyText"/>
        <w:numPr>
          <w:ilvl w:val="0"/>
          <w:numId w:val="19"/>
        </w:numPr>
      </w:pPr>
      <w:r>
        <w:rPr>
          <w:b/>
          <w:bCs/>
        </w:rPr>
        <w:t>Unique.</w:t>
      </w:r>
      <w:r>
        <w:t xml:space="preserve"> Every id that is created must differ from any other id that is created.</w:t>
      </w:r>
    </w:p>
    <w:p w:rsidR="000E0DB4" w:rsidRDefault="000E0DB4" w:rsidP="00A70C6A">
      <w:pPr>
        <w:pStyle w:val="BodyText"/>
        <w:numPr>
          <w:ilvl w:val="0"/>
          <w:numId w:val="19"/>
        </w:numPr>
      </w:pPr>
      <w:r>
        <w:rPr>
          <w:b/>
          <w:bCs/>
        </w:rPr>
        <w:lastRenderedPageBreak/>
        <w:t>Decentralized.</w:t>
      </w:r>
      <w:r>
        <w:t xml:space="preserve"> It must be possible to create ids without relying on a single global source that must be used every time an id is created. Essentially creating a single point of failure for the entire maritime sector. This, however, does not mean that there cannot be a central source for creating specific types of ids, for example, route ids. Similar to how creation of domain names are often delegated to various entities that each control a subdomain such as '.org', '.com', ‘.uk’ or ‘.no’.</w:t>
      </w:r>
    </w:p>
    <w:p w:rsidR="000E0DB4" w:rsidRDefault="000E0DB4" w:rsidP="00A70C6A">
      <w:pPr>
        <w:pStyle w:val="BodyText"/>
        <w:numPr>
          <w:ilvl w:val="0"/>
          <w:numId w:val="19"/>
        </w:numPr>
      </w:pPr>
      <w:r>
        <w:rPr>
          <w:b/>
          <w:bCs/>
        </w:rPr>
        <w:t>Forward compatible.</w:t>
      </w:r>
      <w:r>
        <w:t xml:space="preserve"> It must be possible to add new naming schemes for new maritime domains in the future. In other words, a global naming scheme must be designed for evolution. Technologies will only come and go with an ever increasing rate in the coming years.</w:t>
      </w:r>
    </w:p>
    <w:p w:rsidR="000E0DB4" w:rsidRDefault="000E0DB4" w:rsidP="00A70C6A">
      <w:pPr>
        <w:pStyle w:val="BodyText"/>
        <w:numPr>
          <w:ilvl w:val="0"/>
          <w:numId w:val="19"/>
        </w:numPr>
      </w:pPr>
      <w:r>
        <w:rPr>
          <w:b/>
          <w:bCs/>
        </w:rPr>
        <w:t>Flexible.</w:t>
      </w:r>
      <w:r>
        <w:t xml:space="preserve"> The naming scheme must be very flexible and allow for identifying any type of resource such as documents, cargo, routes, equipment, ships and mariners, giving no preference to any specific type of IDs.</w:t>
      </w:r>
    </w:p>
    <w:p w:rsidR="000E0DB4" w:rsidRDefault="000E0DB4" w:rsidP="000E0DB4">
      <w:pPr>
        <w:pStyle w:val="BodyText"/>
      </w:pPr>
      <w:r>
        <w:t xml:space="preserve">There are also a number of properties that are *nice to have* for a global naming scheme: </w:t>
      </w:r>
    </w:p>
    <w:p w:rsidR="000E0DB4" w:rsidRDefault="000E0DB4" w:rsidP="00A70C6A">
      <w:pPr>
        <w:pStyle w:val="BodyText"/>
        <w:numPr>
          <w:ilvl w:val="0"/>
          <w:numId w:val="20"/>
        </w:numPr>
      </w:pPr>
      <w:r>
        <w:rPr>
          <w:b/>
          <w:bCs/>
        </w:rPr>
        <w:t>Human readable.</w:t>
      </w:r>
      <w:r>
        <w:t xml:space="preserve"> A good naming scheme should be readable by humans in such a way that identifiers can be entered in forms and documents. Otherwise a simple solution such as creating a random 128-bit UUID similar to ‘de305d54-75b4-431b-adb2-eb6b9e546014’ would be the easiest solution.</w:t>
      </w:r>
    </w:p>
    <w:p w:rsidR="000E0DB4" w:rsidRDefault="000E0DB4" w:rsidP="00A70C6A">
      <w:pPr>
        <w:pStyle w:val="BodyText"/>
        <w:numPr>
          <w:ilvl w:val="0"/>
          <w:numId w:val="20"/>
        </w:numPr>
      </w:pPr>
      <w:r>
        <w:rPr>
          <w:b/>
          <w:bCs/>
        </w:rPr>
        <w:t>Context.</w:t>
      </w:r>
      <w:r>
        <w:t xml:space="preserve"> A good naming scheme should give some idea of the </w:t>
      </w:r>
      <w:r>
        <w:rPr>
          <w:i/>
          <w:iCs/>
        </w:rPr>
        <w:t xml:space="preserve">type </w:t>
      </w:r>
      <w:r>
        <w:t>of resource that a particular identifier refers to. For example, is the identifier referring to a vessel, mariner, container, ATON, port or VTS center?</w:t>
      </w:r>
    </w:p>
    <w:p w:rsidR="000E0DB4" w:rsidRDefault="000E0DB4" w:rsidP="00A70C6A">
      <w:pPr>
        <w:pStyle w:val="BodyText"/>
        <w:numPr>
          <w:ilvl w:val="0"/>
          <w:numId w:val="20"/>
        </w:numPr>
      </w:pPr>
      <w:r>
        <w:rPr>
          <w:b/>
          <w:bCs/>
        </w:rPr>
        <w:t>Backward compatible.</w:t>
      </w:r>
      <w:r>
        <w:t xml:space="preserve"> A lot of different maritime naming schemes already exist: IMO numbers, MMSI numbers and various forms of AtoN identification. A good naming scheme should allow some kind of integration with these existing schemes as they will continue to be used for many years to come.</w:t>
      </w:r>
    </w:p>
    <w:p w:rsidR="000E0DB4" w:rsidRDefault="000E0DB4" w:rsidP="00A70C6A">
      <w:pPr>
        <w:pStyle w:val="BodyText"/>
        <w:numPr>
          <w:ilvl w:val="0"/>
          <w:numId w:val="20"/>
        </w:numPr>
      </w:pPr>
      <w:r>
        <w:rPr>
          <w:b/>
          <w:bCs/>
        </w:rPr>
        <w:t>Existing standards.</w:t>
      </w:r>
      <w:r>
        <w:t xml:space="preserve"> Preferable we should build upon ideas and standards that have already proven useful in other sectors.</w:t>
      </w:r>
    </w:p>
    <w:p w:rsidR="00353A91" w:rsidRDefault="00353A91" w:rsidP="000E0DB4"/>
    <w:p w:rsidR="000E0DB4" w:rsidRDefault="00353A91" w:rsidP="000E0DB4">
      <w:r>
        <w:t>URN’s fulfil all of these requirements and desired properties.</w:t>
      </w:r>
    </w:p>
    <w:p w:rsidR="00353A91" w:rsidRDefault="00353A91" w:rsidP="000E0DB4"/>
    <w:p w:rsidR="00857BFA" w:rsidRDefault="00857BFA" w:rsidP="00BA6404">
      <w:pPr>
        <w:pStyle w:val="Heading1"/>
      </w:pPr>
      <w:bookmarkStart w:id="38" w:name="_Toc433901323"/>
      <w:r>
        <w:t>Maritime Resource Name Syntax</w:t>
      </w:r>
      <w:bookmarkEnd w:id="38"/>
    </w:p>
    <w:p w:rsidR="000E0DB4" w:rsidRDefault="00A95B3A" w:rsidP="001C7952">
      <w:pPr>
        <w:pStyle w:val="BodyText"/>
        <w:rPr>
          <w:lang w:eastAsia="de-DE"/>
        </w:rPr>
      </w:pPr>
      <w:r>
        <w:t xml:space="preserve">The Syntax of a Maritime Resource Name </w:t>
      </w:r>
      <w:r w:rsidR="000E0DB4">
        <w:t xml:space="preserve">(MRN) </w:t>
      </w:r>
      <w:r w:rsidR="00B61B38">
        <w:t xml:space="preserve">is based on </w:t>
      </w:r>
      <w:ins w:id="39" w:author="Jens Kristian Jensen" w:date="2016-03-04T09:37:00Z">
        <w:r w:rsidR="005D3727">
          <w:rPr>
            <w:lang w:eastAsia="de-DE"/>
          </w:rPr>
          <w:fldChar w:fldCharType="begin"/>
        </w:r>
        <w:r w:rsidR="005D3727">
          <w:rPr>
            <w:lang w:eastAsia="de-DE"/>
          </w:rPr>
          <w:instrText xml:space="preserve"> HYPERLINK "https://www.ietf.org/rfc/rfc2141.txt" </w:instrText>
        </w:r>
        <w:r w:rsidR="005D3727">
          <w:rPr>
            <w:lang w:eastAsia="de-DE"/>
          </w:rPr>
          <w:fldChar w:fldCharType="separate"/>
        </w:r>
        <w:r w:rsidR="00B61B38" w:rsidRPr="005D3727">
          <w:rPr>
            <w:rStyle w:val="Hyperlink"/>
            <w:lang w:eastAsia="de-DE"/>
          </w:rPr>
          <w:t>RFC 2141</w:t>
        </w:r>
        <w:r w:rsidR="005D3727">
          <w:rPr>
            <w:lang w:eastAsia="de-DE"/>
          </w:rPr>
          <w:fldChar w:fldCharType="end"/>
        </w:r>
        <w:r w:rsidR="005D3727">
          <w:rPr>
            <w:lang w:eastAsia="de-DE"/>
          </w:rPr>
          <w:t xml:space="preserve"> </w:t>
        </w:r>
      </w:ins>
      <w:del w:id="40" w:author="Jens Kristian Jensen" w:date="2016-03-04T09:37:00Z">
        <w:r w:rsidR="000E0DB4" w:rsidDel="005D3727">
          <w:rPr>
            <w:lang w:eastAsia="de-DE"/>
          </w:rPr>
          <w:delText>.</w:delText>
        </w:r>
      </w:del>
      <w:ins w:id="41" w:author="Jens Kristian Jensen" w:date="2016-03-04T09:37:00Z">
        <w:r w:rsidR="005D3727">
          <w:rPr>
            <w:lang w:eastAsia="de-DE"/>
          </w:rPr>
          <w:t>published by the Internet Engineering Task Force (IETF).</w:t>
        </w:r>
      </w:ins>
      <w:r w:rsidR="000E0DB4">
        <w:rPr>
          <w:lang w:eastAsia="de-DE"/>
        </w:rPr>
        <w:t xml:space="preserve"> </w:t>
      </w:r>
    </w:p>
    <w:p w:rsidR="000E0DB4" w:rsidRDefault="000E0DB4" w:rsidP="001C7952">
      <w:pPr>
        <w:pStyle w:val="BodyText"/>
        <w:rPr>
          <w:lang w:eastAsia="de-DE"/>
        </w:rPr>
      </w:pPr>
      <w:r>
        <w:rPr>
          <w:lang w:eastAsia="de-DE"/>
        </w:rPr>
        <w:t>This implicates that any MRN can be represented in ASCII.</w:t>
      </w:r>
    </w:p>
    <w:p w:rsidR="000E0DB4" w:rsidRDefault="000E0DB4" w:rsidP="000E0DB4">
      <w:pPr>
        <w:pStyle w:val="BodyText"/>
      </w:pPr>
      <w:r>
        <w:t>The identifier has a hierarchical structure as follows:</w:t>
      </w:r>
    </w:p>
    <w:p w:rsidR="000E0DB4" w:rsidRDefault="000E0DB4" w:rsidP="000E0DB4">
      <w:pPr>
        <w:pStyle w:val="BodyText"/>
      </w:pPr>
      <w:r>
        <w:t>           </w:t>
      </w:r>
      <w:r>
        <w:rPr>
          <w:i/>
          <w:iCs/>
        </w:rPr>
        <w:t>"urn:mrn:"&lt;NSS&gt;</w:t>
      </w:r>
    </w:p>
    <w:p w:rsidR="000E0DB4" w:rsidRDefault="000E0DB4" w:rsidP="000E0DB4">
      <w:pPr>
        <w:pStyle w:val="BodyText"/>
      </w:pPr>
    </w:p>
    <w:p w:rsidR="00FA06F8" w:rsidRDefault="000E0DB4" w:rsidP="000E0DB4">
      <w:pPr>
        <w:pStyle w:val="BodyText"/>
        <w:rPr>
          <w:ins w:id="42" w:author="Jens Kristian Jensen" w:date="2016-03-01T15:28:00Z"/>
        </w:rPr>
      </w:pPr>
      <w:r>
        <w:t>The “urn” identifies this to be a special case of a Univers</w:t>
      </w:r>
      <w:r w:rsidR="00353A91">
        <w:t>a</w:t>
      </w:r>
      <w:r>
        <w:t xml:space="preserve">l Resource Name (URN), while the “mrn” identify a unique namespace within the URN. </w:t>
      </w:r>
    </w:p>
    <w:p w:rsidR="000E0DB4" w:rsidRDefault="005A1509" w:rsidP="000E0DB4">
      <w:pPr>
        <w:pStyle w:val="BodyText"/>
      </w:pPr>
      <w:r w:rsidRPr="00652D15">
        <w:rPr>
          <w:highlight w:val="yellow"/>
        </w:rPr>
        <w:t>[</w:t>
      </w:r>
      <w:r w:rsidR="00FA06F8">
        <w:rPr>
          <w:highlight w:val="yellow"/>
        </w:rPr>
        <w:t xml:space="preserve">Note: </w:t>
      </w:r>
      <w:r w:rsidR="000E0DB4" w:rsidRPr="005A1509">
        <w:rPr>
          <w:highlight w:val="yellow"/>
        </w:rPr>
        <w:t xml:space="preserve">The </w:t>
      </w:r>
      <w:r w:rsidR="00FA06F8">
        <w:rPr>
          <w:highlight w:val="yellow"/>
        </w:rPr>
        <w:t xml:space="preserve">“mrn” </w:t>
      </w:r>
      <w:r w:rsidR="00CA46C3">
        <w:rPr>
          <w:highlight w:val="yellow"/>
        </w:rPr>
        <w:t xml:space="preserve">prefix </w:t>
      </w:r>
      <w:r w:rsidR="00FA06F8">
        <w:rPr>
          <w:highlight w:val="yellow"/>
        </w:rPr>
        <w:t xml:space="preserve">should be registered </w:t>
      </w:r>
      <w:r w:rsidR="00FA06F8" w:rsidRPr="00652D15">
        <w:rPr>
          <w:highlight w:val="yellow"/>
        </w:rPr>
        <w:t xml:space="preserve">by the </w:t>
      </w:r>
      <w:ins w:id="43" w:author="Jens Kristian Jensen" w:date="2016-03-04T09:54:00Z">
        <w:r w:rsidR="00B86E3C">
          <w:rPr>
            <w:highlight w:val="yellow"/>
          </w:rPr>
          <w:fldChar w:fldCharType="begin"/>
        </w:r>
        <w:r w:rsidR="00B86E3C">
          <w:rPr>
            <w:highlight w:val="yellow"/>
          </w:rPr>
          <w:instrText xml:space="preserve"> HYPERLINK "http://www.iana.org/assignments/urn-namespaces/urn-namespaces.xhtml" </w:instrText>
        </w:r>
        <w:r w:rsidR="00B86E3C">
          <w:rPr>
            <w:highlight w:val="yellow"/>
          </w:rPr>
          <w:fldChar w:fldCharType="separate"/>
        </w:r>
        <w:r w:rsidR="00FA06F8" w:rsidRPr="00B86E3C">
          <w:rPr>
            <w:rStyle w:val="Hyperlink"/>
            <w:highlight w:val="yellow"/>
          </w:rPr>
          <w:t>Internet Assigned Numbers Authority (IANA)</w:t>
        </w:r>
        <w:r w:rsidR="00B86E3C">
          <w:rPr>
            <w:highlight w:val="yellow"/>
          </w:rPr>
          <w:fldChar w:fldCharType="end"/>
        </w:r>
      </w:ins>
      <w:r w:rsidR="00FA06F8" w:rsidRPr="00652D15">
        <w:rPr>
          <w:highlight w:val="yellow"/>
        </w:rPr>
        <w:t xml:space="preserve"> </w:t>
      </w:r>
      <w:r w:rsidR="00691985">
        <w:rPr>
          <w:highlight w:val="yellow"/>
        </w:rPr>
        <w:t>for</w:t>
      </w:r>
      <w:r w:rsidRPr="005A1509">
        <w:rPr>
          <w:highlight w:val="yellow"/>
        </w:rPr>
        <w:t xml:space="preserve"> IALA </w:t>
      </w:r>
      <w:r w:rsidR="00691985">
        <w:rPr>
          <w:highlight w:val="yellow"/>
        </w:rPr>
        <w:t xml:space="preserve">to be able to </w:t>
      </w:r>
      <w:r w:rsidRPr="005A1509">
        <w:rPr>
          <w:highlight w:val="yellow"/>
        </w:rPr>
        <w:t xml:space="preserve">assign </w:t>
      </w:r>
      <w:r w:rsidR="00353A91">
        <w:rPr>
          <w:highlight w:val="yellow"/>
        </w:rPr>
        <w:t xml:space="preserve">unique </w:t>
      </w:r>
      <w:r w:rsidRPr="005A1509">
        <w:rPr>
          <w:highlight w:val="yellow"/>
        </w:rPr>
        <w:t>high</w:t>
      </w:r>
      <w:r w:rsidR="00353A91">
        <w:rPr>
          <w:highlight w:val="yellow"/>
        </w:rPr>
        <w:t xml:space="preserve"> </w:t>
      </w:r>
      <w:r w:rsidRPr="005A1509">
        <w:rPr>
          <w:highlight w:val="yellow"/>
        </w:rPr>
        <w:t>level namespaces to stakeholders and domains within the maritime realm</w:t>
      </w:r>
      <w:r w:rsidR="00FA06F8">
        <w:rPr>
          <w:highlight w:val="yellow"/>
        </w:rPr>
        <w:t>, based on the URN notation</w:t>
      </w:r>
      <w:r w:rsidRPr="00124968">
        <w:rPr>
          <w:highlight w:val="yellow"/>
        </w:rPr>
        <w:t>.</w:t>
      </w:r>
      <w:ins w:id="44" w:author="Jens Kristian Jensen" w:date="2016-03-01T15:31:00Z">
        <w:r w:rsidR="00652D15">
          <w:rPr>
            <w:highlight w:val="yellow"/>
          </w:rPr>
          <w:t xml:space="preserve"> </w:t>
        </w:r>
      </w:ins>
      <w:r w:rsidR="00FA06F8">
        <w:rPr>
          <w:highlight w:val="yellow"/>
        </w:rPr>
        <w:t>I</w:t>
      </w:r>
      <w:r w:rsidR="00334D3C" w:rsidRPr="00124968">
        <w:rPr>
          <w:highlight w:val="yellow"/>
        </w:rPr>
        <w:t xml:space="preserve">t is assumed </w:t>
      </w:r>
      <w:ins w:id="45" w:author="Jens Kristian Jensen" w:date="2016-03-01T15:30:00Z">
        <w:r w:rsidR="00652D15">
          <w:rPr>
            <w:highlight w:val="yellow"/>
          </w:rPr>
          <w:t xml:space="preserve">as a perquisite for publishing </w:t>
        </w:r>
      </w:ins>
      <w:r w:rsidR="00334D3C" w:rsidRPr="00124968">
        <w:rPr>
          <w:highlight w:val="yellow"/>
        </w:rPr>
        <w:t xml:space="preserve">that in the process of approval of this guideline, that the </w:t>
      </w:r>
      <w:r w:rsidR="00FA06F8">
        <w:rPr>
          <w:highlight w:val="yellow"/>
        </w:rPr>
        <w:t xml:space="preserve">RFC describing the “mrn” </w:t>
      </w:r>
      <w:r w:rsidR="00334D3C" w:rsidRPr="00124968">
        <w:rPr>
          <w:highlight w:val="yellow"/>
        </w:rPr>
        <w:t>p</w:t>
      </w:r>
      <w:r w:rsidR="00334D3C" w:rsidRPr="00652D15">
        <w:rPr>
          <w:highlight w:val="yellow"/>
        </w:rPr>
        <w:t xml:space="preserve">refix will be </w:t>
      </w:r>
      <w:r w:rsidR="00FA06F8" w:rsidRPr="007A3AD5">
        <w:rPr>
          <w:highlight w:val="yellow"/>
        </w:rPr>
        <w:t xml:space="preserve">accepted by </w:t>
      </w:r>
      <w:r w:rsidR="00691985" w:rsidRPr="007A3AD5">
        <w:rPr>
          <w:highlight w:val="yellow"/>
        </w:rPr>
        <w:t xml:space="preserve">the </w:t>
      </w:r>
      <w:r w:rsidR="00FA06F8" w:rsidRPr="007A3AD5">
        <w:rPr>
          <w:highlight w:val="yellow"/>
        </w:rPr>
        <w:t>Internet Engineering Task Force (</w:t>
      </w:r>
      <w:r w:rsidR="00691985" w:rsidRPr="007A3AD5">
        <w:rPr>
          <w:highlight w:val="yellow"/>
        </w:rPr>
        <w:t>IETF)</w:t>
      </w:r>
      <w:r w:rsidR="00334D3C" w:rsidRPr="007A3AD5">
        <w:rPr>
          <w:highlight w:val="yellow"/>
        </w:rPr>
        <w:t>.</w:t>
      </w:r>
      <w:ins w:id="46" w:author="Jens Kristian Jensen" w:date="2016-03-01T15:31:00Z">
        <w:r w:rsidR="00652D15" w:rsidRPr="00652D15">
          <w:rPr>
            <w:highlight w:val="yellow"/>
            <w:rPrChange w:id="47" w:author="Jens Kristian Jensen" w:date="2016-03-01T15:32:00Z">
              <w:rPr/>
            </w:rPrChange>
          </w:rPr>
          <w:t xml:space="preserve">  Insert RFC reference here, when published</w:t>
        </w:r>
      </w:ins>
      <w:ins w:id="48" w:author="Jens Kristian Jensen" w:date="2016-03-01T15:32:00Z">
        <w:r w:rsidR="00652D15" w:rsidRPr="00652D15">
          <w:rPr>
            <w:highlight w:val="yellow"/>
            <w:rPrChange w:id="49" w:author="Jens Kristian Jensen" w:date="2016-03-01T15:32:00Z">
              <w:rPr/>
            </w:rPrChange>
          </w:rPr>
          <w:t>.</w:t>
        </w:r>
      </w:ins>
      <w:r w:rsidR="00652D15" w:rsidRPr="00652D15">
        <w:rPr>
          <w:highlight w:val="yellow"/>
          <w:rPrChange w:id="50" w:author="Jens Kristian Jensen" w:date="2016-03-01T15:32:00Z">
            <w:rPr/>
          </w:rPrChange>
        </w:rPr>
        <w:t>]</w:t>
      </w:r>
    </w:p>
    <w:p w:rsidR="00F2785B" w:rsidRDefault="00F2785B" w:rsidP="000E0DB4">
      <w:pPr>
        <w:pStyle w:val="BodyText"/>
      </w:pPr>
    </w:p>
    <w:p w:rsidR="000E0DB4" w:rsidRDefault="00F2785B" w:rsidP="000E0DB4">
      <w:pPr>
        <w:pStyle w:val="BodyText"/>
      </w:pPr>
      <w:r>
        <w:t>&lt;</w:t>
      </w:r>
      <w:r w:rsidR="000E0DB4">
        <w:t>NSS</w:t>
      </w:r>
      <w:r>
        <w:t>&gt;</w:t>
      </w:r>
      <w:r w:rsidR="000E0DB4">
        <w:t xml:space="preserve"> is the Namespace Specific String composed as follows:</w:t>
      </w:r>
    </w:p>
    <w:p w:rsidR="000E0DB4" w:rsidRDefault="000E0DB4" w:rsidP="000E0DB4">
      <w:pPr>
        <w:pStyle w:val="BodyText"/>
      </w:pPr>
      <w:r>
        <w:lastRenderedPageBreak/>
        <w:t>           </w:t>
      </w:r>
      <w:r>
        <w:rPr>
          <w:i/>
          <w:iCs/>
        </w:rPr>
        <w:t>&lt;NSS&gt;::=&lt;governing-organization&gt;":"&lt;type&gt;":"&lt;type-specific-part&gt;</w:t>
      </w:r>
    </w:p>
    <w:p w:rsidR="000E0DB4" w:rsidRDefault="000E0DB4" w:rsidP="000E0DB4"/>
    <w:p w:rsidR="005D3727" w:rsidRDefault="005D3727" w:rsidP="00107FE0">
      <w:pPr>
        <w:pStyle w:val="BodyText"/>
        <w:rPr>
          <w:ins w:id="51" w:author="Jens Kristian Jensen" w:date="2016-03-04T09:39:00Z"/>
          <w:color w:val="000000"/>
        </w:rPr>
      </w:pPr>
    </w:p>
    <w:p w:rsidR="005D3727" w:rsidRDefault="005D3727" w:rsidP="00107FE0">
      <w:pPr>
        <w:pStyle w:val="BodyText"/>
        <w:rPr>
          <w:ins w:id="52" w:author="Jens Kristian Jensen" w:date="2016-03-04T09:40:00Z"/>
          <w:color w:val="000000"/>
        </w:rPr>
      </w:pPr>
      <w:ins w:id="53" w:author="Jens Kristian Jensen" w:date="2016-03-04T09:39:00Z">
        <w:r>
          <w:rPr>
            <w:color w:val="000000"/>
          </w:rPr>
          <w:t>Inserting “iala” as &lt;governing-organization&gt; will this create a namespace where IALA can define unique identifiers</w:t>
        </w:r>
      </w:ins>
      <w:ins w:id="54" w:author="Jens Kristian Jensen" w:date="2016-03-04T09:40:00Z">
        <w:r>
          <w:rPr>
            <w:color w:val="000000"/>
          </w:rPr>
          <w:t>:</w:t>
        </w:r>
      </w:ins>
    </w:p>
    <w:p w:rsidR="005D3727" w:rsidRDefault="005D3727" w:rsidP="005D3727">
      <w:pPr>
        <w:pStyle w:val="BodyText"/>
        <w:ind w:firstLine="720"/>
        <w:rPr>
          <w:ins w:id="55" w:author="Jens Kristian Jensen" w:date="2016-03-04T09:41:00Z"/>
        </w:rPr>
      </w:pPr>
      <w:ins w:id="56" w:author="Jens Kristian Jensen" w:date="2016-03-04T09:41:00Z">
        <w:r>
          <w:rPr>
            <w:i/>
            <w:iCs/>
          </w:rPr>
          <w:t>"urn:mrn:iala:"&lt;type&gt;":"&lt;type-specific-part&gt;</w:t>
        </w:r>
      </w:ins>
    </w:p>
    <w:p w:rsidR="00107FE0" w:rsidRDefault="00107FE0" w:rsidP="00107FE0">
      <w:pPr>
        <w:pStyle w:val="BodyText"/>
      </w:pPr>
      <w:r>
        <w:rPr>
          <w:color w:val="000000"/>
        </w:rPr>
        <w:t>An example of identifiers related to Aids to Navigation could be an identifier scheme allowing decentralized management of identifiers for for lights and buoys. Here IALA choose to let the type specific part consist of &lt;CountryCode&gt;:&lt;National Identifier&gt;. For example</w:t>
      </w:r>
    </w:p>
    <w:p w:rsidR="00107FE0" w:rsidRDefault="00107FE0" w:rsidP="00107FE0">
      <w:pPr>
        <w:pStyle w:val="BodyText"/>
        <w:ind w:firstLine="720"/>
      </w:pPr>
      <w:r>
        <w:rPr>
          <w:i/>
          <w:iCs/>
          <w:color w:val="000000"/>
        </w:rPr>
        <w:t>urn:mrn:iala:aton:us:1234</w:t>
      </w:r>
      <w:r w:rsidR="000D55E3">
        <w:rPr>
          <w:i/>
          <w:iCs/>
          <w:color w:val="000000"/>
        </w:rPr>
        <w:t>.</w:t>
      </w:r>
      <w:r>
        <w:rPr>
          <w:i/>
          <w:iCs/>
          <w:color w:val="000000"/>
        </w:rPr>
        <w:t>5</w:t>
      </w:r>
    </w:p>
    <w:p w:rsidR="00107FE0" w:rsidRDefault="00353A91" w:rsidP="001C7952">
      <w:pPr>
        <w:pStyle w:val="BodyText"/>
        <w:rPr>
          <w:iCs/>
        </w:rPr>
      </w:pPr>
      <w:r>
        <w:t xml:space="preserve">The identifier &lt;type&gt; defined by the prefix </w:t>
      </w:r>
      <w:r>
        <w:rPr>
          <w:i/>
          <w:iCs/>
        </w:rPr>
        <w:t xml:space="preserve">"urn:mrn:iala:aton” </w:t>
      </w:r>
      <w:r>
        <w:rPr>
          <w:iCs/>
        </w:rPr>
        <w:t xml:space="preserve">has certain syntax constrains which are described for this identifier type, in the Annex of this guideline relevant for the area of application. These constrains are designed to allow backwards compatibility with existing national identification schemes for AtoN, as well as ensuring interoperability between </w:t>
      </w:r>
      <w:r w:rsidR="005D671E">
        <w:rPr>
          <w:iCs/>
        </w:rPr>
        <w:t xml:space="preserve">systems that </w:t>
      </w:r>
      <w:r>
        <w:rPr>
          <w:iCs/>
        </w:rPr>
        <w:t>use these decentrally issued identifiers</w:t>
      </w:r>
      <w:r w:rsidR="005D671E">
        <w:rPr>
          <w:iCs/>
        </w:rPr>
        <w:t>.</w:t>
      </w:r>
    </w:p>
    <w:p w:rsidR="005D671E" w:rsidRDefault="005D671E" w:rsidP="001C7952">
      <w:pPr>
        <w:pStyle w:val="BodyText"/>
        <w:rPr>
          <w:iCs/>
        </w:rPr>
      </w:pPr>
    </w:p>
    <w:p w:rsidR="005D671E" w:rsidRDefault="005D671E" w:rsidP="00BA6404">
      <w:pPr>
        <w:pStyle w:val="Heading2"/>
      </w:pPr>
      <w:bookmarkStart w:id="57" w:name="_Toc433901324"/>
      <w:r>
        <w:t>Extendability</w:t>
      </w:r>
      <w:bookmarkEnd w:id="57"/>
    </w:p>
    <w:p w:rsidR="00E02C3B" w:rsidRDefault="00E02C3B" w:rsidP="00107FE0">
      <w:pPr>
        <w:pStyle w:val="BodyText"/>
        <w:rPr>
          <w:ins w:id="58" w:author="Jens Kristian Jensen" w:date="2016-03-01T13:47:00Z"/>
        </w:rPr>
      </w:pPr>
      <w:ins w:id="59" w:author="Jens Kristian Jensen" w:date="2016-03-01T13:46:00Z">
        <w:r>
          <w:t xml:space="preserve">The Maritime Resource Name is intended to be an extendable </w:t>
        </w:r>
      </w:ins>
      <w:ins w:id="60" w:author="Jens Kristian Jensen" w:date="2016-03-01T13:47:00Z">
        <w:r>
          <w:t xml:space="preserve">mechanism </w:t>
        </w:r>
      </w:ins>
      <w:ins w:id="61" w:author="Jens Kristian Jensen" w:date="2016-03-01T14:45:00Z">
        <w:r w:rsidR="0079278F">
          <w:t xml:space="preserve">right </w:t>
        </w:r>
      </w:ins>
      <w:ins w:id="62" w:author="Jens Kristian Jensen" w:date="2016-03-01T13:47:00Z">
        <w:r>
          <w:t>across the maritime domain.</w:t>
        </w:r>
      </w:ins>
    </w:p>
    <w:p w:rsidR="00E02C3B" w:rsidRDefault="00E02C3B">
      <w:pPr>
        <w:pStyle w:val="Heading3"/>
        <w:rPr>
          <w:ins w:id="63" w:author="Jens Kristian Jensen" w:date="2016-03-01T13:43:00Z"/>
        </w:rPr>
        <w:pPrChange w:id="64" w:author="Jens Kristian Jensen" w:date="2016-03-01T13:46:00Z">
          <w:pPr>
            <w:pStyle w:val="BodyText"/>
          </w:pPr>
        </w:pPrChange>
      </w:pPr>
      <w:ins w:id="65" w:author="Jens Kristian Jensen" w:date="2016-03-01T13:46:00Z">
        <w:r>
          <w:t xml:space="preserve">Extended applications within the IALA </w:t>
        </w:r>
      </w:ins>
      <w:ins w:id="66" w:author="Jens Kristian Jensen" w:date="2016-03-04T09:38:00Z">
        <w:r w:rsidR="005D3727">
          <w:t>namespace</w:t>
        </w:r>
      </w:ins>
    </w:p>
    <w:p w:rsidR="00107FE0" w:rsidRDefault="00353A91" w:rsidP="00107FE0">
      <w:pPr>
        <w:pStyle w:val="BodyText"/>
      </w:pPr>
      <w:r>
        <w:t xml:space="preserve">In the future, </w:t>
      </w:r>
      <w:r w:rsidR="00107FE0">
        <w:t xml:space="preserve">IALA might decide </w:t>
      </w:r>
      <w:r>
        <w:t xml:space="preserve">to apply Maritime </w:t>
      </w:r>
      <w:r w:rsidR="00691985">
        <w:t>Resource</w:t>
      </w:r>
      <w:r>
        <w:t xml:space="preserve"> Names to other areas of application, such as </w:t>
      </w:r>
      <w:r w:rsidR="00107FE0">
        <w:t xml:space="preserve">all </w:t>
      </w:r>
      <w:r>
        <w:t xml:space="preserve">IALA </w:t>
      </w:r>
      <w:r w:rsidR="00107FE0">
        <w:t>publication</w:t>
      </w:r>
      <w:r w:rsidR="000D55E3">
        <w:t>s</w:t>
      </w:r>
      <w:r w:rsidR="00107FE0">
        <w:t>.</w:t>
      </w:r>
    </w:p>
    <w:p w:rsidR="00107FE0" w:rsidRDefault="00107FE0" w:rsidP="00107FE0">
      <w:pPr>
        <w:pStyle w:val="BodyText"/>
      </w:pPr>
      <w:r>
        <w:t>For example, a recommendation could be</w:t>
      </w:r>
    </w:p>
    <w:p w:rsidR="00107FE0" w:rsidRDefault="00107FE0" w:rsidP="00107FE0">
      <w:pPr>
        <w:pStyle w:val="BodyText"/>
        <w:ind w:firstLine="720"/>
      </w:pPr>
      <w:r>
        <w:rPr>
          <w:i/>
          <w:iCs/>
        </w:rPr>
        <w:t>urn:mrn:iala:publications:recommendation:e-nav-140</w:t>
      </w:r>
    </w:p>
    <w:p w:rsidR="00107FE0" w:rsidRDefault="00107FE0" w:rsidP="00107FE0">
      <w:pPr>
        <w:pStyle w:val="BodyText"/>
      </w:pPr>
      <w:r>
        <w:t>while the identifier of a guideline might be written such as</w:t>
      </w:r>
    </w:p>
    <w:p w:rsidR="00107FE0" w:rsidRDefault="00107FE0" w:rsidP="00107FE0">
      <w:pPr>
        <w:pStyle w:val="BodyText"/>
        <w:ind w:firstLine="720"/>
      </w:pPr>
      <w:r>
        <w:rPr>
          <w:i/>
          <w:iCs/>
        </w:rPr>
        <w:t>urn:mrn:iala:publications:guideline:synchronisation-of-lights-1069</w:t>
      </w:r>
    </w:p>
    <w:p w:rsidR="00F2785B" w:rsidRDefault="00353A91" w:rsidP="001C7952">
      <w:pPr>
        <w:pStyle w:val="BodyText"/>
        <w:rPr>
          <w:ins w:id="67" w:author="Jens Kristian Jensen" w:date="2016-03-01T13:51:00Z"/>
        </w:rPr>
      </w:pPr>
      <w:r>
        <w:t xml:space="preserve">Thus, the MRN provides an extendable convention for uniquely identifying </w:t>
      </w:r>
      <w:r w:rsidR="005D671E">
        <w:t>new types of objects within the IALA domain.</w:t>
      </w:r>
    </w:p>
    <w:p w:rsidR="00E02C3B" w:rsidRDefault="00E02C3B" w:rsidP="001C7952">
      <w:pPr>
        <w:pStyle w:val="BodyText"/>
        <w:rPr>
          <w:ins w:id="68" w:author="Jens Kristian Jensen" w:date="2016-03-01T13:47:00Z"/>
        </w:rPr>
      </w:pPr>
      <w:ins w:id="69" w:author="Jens Kristian Jensen" w:date="2016-03-01T13:51:00Z">
        <w:r>
          <w:t xml:space="preserve">Definitions of new areas of </w:t>
        </w:r>
      </w:ins>
      <w:ins w:id="70" w:author="Jens Kristian Jensen" w:date="2016-03-01T13:52:00Z">
        <w:r>
          <w:t xml:space="preserve">application of the </w:t>
        </w:r>
      </w:ins>
      <w:ins w:id="71" w:author="Jens Kristian Jensen" w:date="2016-03-01T13:51:00Z">
        <w:r>
          <w:t>MRN namespace</w:t>
        </w:r>
      </w:ins>
      <w:ins w:id="72" w:author="Jens Kristian Jensen" w:date="2016-03-01T13:52:00Z">
        <w:r>
          <w:t xml:space="preserve"> within the IALA domain will be published as </w:t>
        </w:r>
      </w:ins>
      <w:ins w:id="73" w:author="Jens Kristian Jensen" w:date="2016-03-01T14:06:00Z">
        <w:r w:rsidR="007C757F">
          <w:t>additional or amended</w:t>
        </w:r>
      </w:ins>
      <w:ins w:id="74" w:author="Jens Kristian Jensen" w:date="2016-03-01T13:52:00Z">
        <w:r>
          <w:t xml:space="preserve"> annexes to this guideline.</w:t>
        </w:r>
      </w:ins>
    </w:p>
    <w:p w:rsidR="00E02C3B" w:rsidRDefault="00E02C3B" w:rsidP="001C7952">
      <w:pPr>
        <w:pStyle w:val="BodyText"/>
        <w:rPr>
          <w:ins w:id="75" w:author="Jens Kristian Jensen" w:date="2016-02-25T14:26:00Z"/>
        </w:rPr>
      </w:pPr>
    </w:p>
    <w:p w:rsidR="00E02C3B" w:rsidRDefault="00E02C3B">
      <w:pPr>
        <w:pStyle w:val="Heading3"/>
        <w:rPr>
          <w:ins w:id="76" w:author="Jens Kristian Jensen" w:date="2016-03-01T13:47:00Z"/>
        </w:rPr>
        <w:pPrChange w:id="77" w:author="Jens Kristian Jensen" w:date="2016-02-25T14:27:00Z">
          <w:pPr>
            <w:pStyle w:val="BodyText"/>
          </w:pPr>
        </w:pPrChange>
      </w:pPr>
      <w:ins w:id="78" w:author="Jens Kristian Jensen" w:date="2016-03-01T13:47:00Z">
        <w:r>
          <w:t>Extensions beyond the IALA domain</w:t>
        </w:r>
      </w:ins>
    </w:p>
    <w:p w:rsidR="00E02C3B" w:rsidRDefault="00E02C3B">
      <w:pPr>
        <w:pStyle w:val="BodyTextFirstIndent2"/>
        <w:ind w:left="0" w:firstLine="0"/>
        <w:rPr>
          <w:ins w:id="79" w:author="Jens Kristian Jensen" w:date="2016-03-01T13:49:00Z"/>
          <w:lang w:eastAsia="de-DE"/>
        </w:rPr>
        <w:pPrChange w:id="80" w:author="Jens Kristian Jensen" w:date="2016-03-01T13:48:00Z">
          <w:pPr>
            <w:pStyle w:val="BodyText"/>
          </w:pPr>
        </w:pPrChange>
      </w:pPr>
      <w:ins w:id="81" w:author="Jens Kristian Jensen" w:date="2016-03-01T13:48:00Z">
        <w:r>
          <w:rPr>
            <w:lang w:eastAsia="de-DE"/>
          </w:rPr>
          <w:t>IALA’</w:t>
        </w:r>
        <w:r w:rsidR="007C757F">
          <w:rPr>
            <w:lang w:eastAsia="de-DE"/>
          </w:rPr>
          <w:t xml:space="preserve">s </w:t>
        </w:r>
      </w:ins>
      <w:ins w:id="82" w:author="Jens Kristian Jensen" w:date="2016-03-01T14:45:00Z">
        <w:r w:rsidR="0079278F">
          <w:rPr>
            <w:lang w:eastAsia="de-DE"/>
          </w:rPr>
          <w:t xml:space="preserve">members, </w:t>
        </w:r>
      </w:ins>
      <w:ins w:id="83" w:author="Jens Kristian Jensen" w:date="2016-03-01T13:48:00Z">
        <w:r w:rsidR="007C757F">
          <w:rPr>
            <w:lang w:eastAsia="de-DE"/>
          </w:rPr>
          <w:t>sister organizations</w:t>
        </w:r>
        <w:r>
          <w:rPr>
            <w:lang w:eastAsia="de-DE"/>
          </w:rPr>
          <w:t xml:space="preserve"> or other collaborating parties</w:t>
        </w:r>
      </w:ins>
      <w:ins w:id="84" w:author="Jens Kristian Jensen" w:date="2016-03-01T13:49:00Z">
        <w:r>
          <w:rPr>
            <w:lang w:eastAsia="de-DE"/>
          </w:rPr>
          <w:t xml:space="preserve"> in the maritime sector</w:t>
        </w:r>
      </w:ins>
      <w:ins w:id="85" w:author="Jens Kristian Jensen" w:date="2016-03-01T13:48:00Z">
        <w:r>
          <w:rPr>
            <w:lang w:eastAsia="de-DE"/>
          </w:rPr>
          <w:t xml:space="preserve"> are invited to </w:t>
        </w:r>
      </w:ins>
      <w:ins w:id="86" w:author="Jens Kristian Jensen" w:date="2016-03-01T14:12:00Z">
        <w:r w:rsidR="007C757F">
          <w:rPr>
            <w:lang w:eastAsia="de-DE"/>
          </w:rPr>
          <w:t xml:space="preserve">join in the </w:t>
        </w:r>
      </w:ins>
      <w:ins w:id="87" w:author="Jens Kristian Jensen" w:date="2016-03-01T13:49:00Z">
        <w:r>
          <w:rPr>
            <w:lang w:eastAsia="de-DE"/>
          </w:rPr>
          <w:t>utiliz</w:t>
        </w:r>
      </w:ins>
      <w:ins w:id="88" w:author="Jens Kristian Jensen" w:date="2016-03-01T14:12:00Z">
        <w:r w:rsidR="007C757F">
          <w:rPr>
            <w:lang w:eastAsia="de-DE"/>
          </w:rPr>
          <w:t xml:space="preserve">ation of </w:t>
        </w:r>
      </w:ins>
      <w:ins w:id="89" w:author="Jens Kristian Jensen" w:date="2016-03-01T13:49:00Z">
        <w:r>
          <w:rPr>
            <w:lang w:eastAsia="de-DE"/>
          </w:rPr>
          <w:t>this Maritime Resource Name namespace.</w:t>
        </w:r>
      </w:ins>
    </w:p>
    <w:p w:rsidR="007C757F" w:rsidRDefault="007C757F" w:rsidP="007C757F">
      <w:pPr>
        <w:pStyle w:val="BodyTextFirstIndent2"/>
        <w:ind w:left="0" w:firstLine="0"/>
        <w:rPr>
          <w:ins w:id="90" w:author="Jens Kristian Jensen" w:date="2016-03-01T14:13:00Z"/>
          <w:lang w:eastAsia="de-DE"/>
        </w:rPr>
      </w:pPr>
      <w:ins w:id="91" w:author="Jens Kristian Jensen" w:date="2016-03-01T14:13:00Z">
        <w:r>
          <w:rPr>
            <w:lang w:eastAsia="de-DE"/>
          </w:rPr>
          <w:t xml:space="preserve">Registering as a &lt;governing-organization&gt; under the Maritime Resource Name namespace requires that the organization in question is willing and able to publish and maintain publicly available definitions of identifier definitions under their responsibility. </w:t>
        </w:r>
      </w:ins>
    </w:p>
    <w:p w:rsidR="00E02C3B" w:rsidRDefault="005014EF">
      <w:pPr>
        <w:pStyle w:val="BodyTextFirstIndent2"/>
        <w:ind w:left="0" w:firstLine="0"/>
        <w:rPr>
          <w:ins w:id="92" w:author="Jens Kristian Jensen" w:date="2016-03-01T13:53:00Z"/>
          <w:lang w:eastAsia="de-DE"/>
        </w:rPr>
        <w:pPrChange w:id="93" w:author="Jens Kristian Jensen" w:date="2016-03-01T13:48:00Z">
          <w:pPr>
            <w:pStyle w:val="BodyText"/>
          </w:pPr>
        </w:pPrChange>
      </w:pPr>
      <w:ins w:id="94" w:author="Jens Kristian Jensen" w:date="2016-03-01T13:53:00Z">
        <w:r>
          <w:rPr>
            <w:lang w:eastAsia="de-DE"/>
          </w:rPr>
          <w:t>O</w:t>
        </w:r>
      </w:ins>
      <w:ins w:id="95" w:author="Jens Kristian Jensen" w:date="2016-03-01T13:54:00Z">
        <w:r>
          <w:rPr>
            <w:lang w:eastAsia="de-DE"/>
          </w:rPr>
          <w:t xml:space="preserve">rganizations </w:t>
        </w:r>
      </w:ins>
      <w:ins w:id="96" w:author="Jens Kristian Jensen" w:date="2016-03-01T13:53:00Z">
        <w:r>
          <w:rPr>
            <w:lang w:eastAsia="de-DE"/>
          </w:rPr>
          <w:t xml:space="preserve">wishing to register as </w:t>
        </w:r>
      </w:ins>
      <w:ins w:id="97" w:author="Jens Kristian Jensen" w:date="2016-03-01T13:54:00Z">
        <w:r>
          <w:rPr>
            <w:lang w:eastAsia="de-DE"/>
          </w:rPr>
          <w:t xml:space="preserve">a </w:t>
        </w:r>
      </w:ins>
      <w:ins w:id="98" w:author="Jens Kristian Jensen" w:date="2016-03-01T13:53:00Z">
        <w:r>
          <w:rPr>
            <w:lang w:eastAsia="de-DE"/>
          </w:rPr>
          <w:t>&lt;governing-organization&gt;</w:t>
        </w:r>
      </w:ins>
      <w:ins w:id="99" w:author="Jens Kristian Jensen" w:date="2016-03-01T13:54:00Z">
        <w:r>
          <w:rPr>
            <w:lang w:eastAsia="de-DE"/>
          </w:rPr>
          <w:t xml:space="preserve"> under the </w:t>
        </w:r>
      </w:ins>
      <w:ins w:id="100" w:author="Jens Kristian Jensen" w:date="2016-03-01T14:46:00Z">
        <w:r w:rsidR="0079278F">
          <w:rPr>
            <w:lang w:eastAsia="de-DE"/>
          </w:rPr>
          <w:t xml:space="preserve">MRN </w:t>
        </w:r>
      </w:ins>
      <w:ins w:id="101" w:author="Jens Kristian Jensen" w:date="2016-03-01T13:54:00Z">
        <w:r>
          <w:rPr>
            <w:lang w:eastAsia="de-DE"/>
          </w:rPr>
          <w:t xml:space="preserve">namespace, must request IALA to register their </w:t>
        </w:r>
      </w:ins>
      <w:ins w:id="102" w:author="Jens Kristian Jensen" w:date="2016-03-01T13:55:00Z">
        <w:r>
          <w:rPr>
            <w:lang w:eastAsia="de-DE"/>
          </w:rPr>
          <w:t xml:space="preserve">organizational </w:t>
        </w:r>
      </w:ins>
      <w:ins w:id="103" w:author="Jens Kristian Jensen" w:date="2016-03-01T13:54:00Z">
        <w:r>
          <w:rPr>
            <w:lang w:eastAsia="de-DE"/>
          </w:rPr>
          <w:t xml:space="preserve">abbreviation </w:t>
        </w:r>
      </w:ins>
      <w:ins w:id="104" w:author="Jens Kristian Jensen" w:date="2016-03-01T14:07:00Z">
        <w:r w:rsidR="007C757F">
          <w:rPr>
            <w:lang w:eastAsia="de-DE"/>
          </w:rPr>
          <w:t>in Annex A of this guideline</w:t>
        </w:r>
      </w:ins>
      <w:ins w:id="105" w:author="Jens Kristian Jensen" w:date="2016-03-01T14:13:00Z">
        <w:r w:rsidR="00FA2722">
          <w:rPr>
            <w:lang w:eastAsia="de-DE"/>
          </w:rPr>
          <w:t>, together with a reference to where identifier definitions are published</w:t>
        </w:r>
      </w:ins>
      <w:ins w:id="106" w:author="Jens Kristian Jensen" w:date="2016-03-01T14:07:00Z">
        <w:r w:rsidR="007C757F">
          <w:rPr>
            <w:lang w:eastAsia="de-DE"/>
          </w:rPr>
          <w:t xml:space="preserve">. This will ensure a </w:t>
        </w:r>
      </w:ins>
      <w:ins w:id="107" w:author="Jens Kristian Jensen" w:date="2016-03-01T14:10:00Z">
        <w:r w:rsidR="007C757F">
          <w:rPr>
            <w:lang w:eastAsia="de-DE"/>
          </w:rPr>
          <w:t xml:space="preserve">registered and published </w:t>
        </w:r>
      </w:ins>
      <w:ins w:id="108" w:author="Jens Kristian Jensen" w:date="2016-03-01T14:07:00Z">
        <w:r w:rsidR="007C757F">
          <w:rPr>
            <w:lang w:eastAsia="de-DE"/>
          </w:rPr>
          <w:t>namespace for unique</w:t>
        </w:r>
      </w:ins>
      <w:ins w:id="109" w:author="Jens Kristian Jensen" w:date="2016-03-01T14:08:00Z">
        <w:r w:rsidR="007C757F">
          <w:rPr>
            <w:lang w:eastAsia="de-DE"/>
          </w:rPr>
          <w:t xml:space="preserve">ly defining identifiers </w:t>
        </w:r>
      </w:ins>
      <w:ins w:id="110" w:author="Jens Kristian Jensen" w:date="2016-03-01T14:07:00Z">
        <w:r w:rsidR="007C757F">
          <w:rPr>
            <w:lang w:eastAsia="de-DE"/>
          </w:rPr>
          <w:t xml:space="preserve">under the control </w:t>
        </w:r>
      </w:ins>
      <w:ins w:id="111" w:author="Jens Kristian Jensen" w:date="2016-03-01T14:08:00Z">
        <w:r w:rsidR="007C757F">
          <w:rPr>
            <w:lang w:eastAsia="de-DE"/>
          </w:rPr>
          <w:t>of the registering organization.</w:t>
        </w:r>
      </w:ins>
    </w:p>
    <w:p w:rsidR="00E02C3B" w:rsidRPr="00E02C3B" w:rsidRDefault="00E02C3B">
      <w:pPr>
        <w:pStyle w:val="BodyTextFirstIndent2"/>
        <w:ind w:left="0" w:firstLine="0"/>
        <w:rPr>
          <w:ins w:id="112" w:author="Jens Kristian Jensen" w:date="2016-03-01T13:47:00Z"/>
          <w:lang w:eastAsia="de-DE"/>
          <w:rPrChange w:id="113" w:author="Jens Kristian Jensen" w:date="2016-03-01T13:47:00Z">
            <w:rPr>
              <w:ins w:id="114" w:author="Jens Kristian Jensen" w:date="2016-03-01T13:47:00Z"/>
            </w:rPr>
          </w:rPrChange>
        </w:rPr>
        <w:pPrChange w:id="115" w:author="Jens Kristian Jensen" w:date="2016-03-01T13:48:00Z">
          <w:pPr>
            <w:pStyle w:val="BodyText"/>
          </w:pPr>
        </w:pPrChange>
      </w:pPr>
    </w:p>
    <w:p w:rsidR="0014667B" w:rsidRDefault="001559DF">
      <w:pPr>
        <w:pStyle w:val="Heading3"/>
        <w:rPr>
          <w:ins w:id="116" w:author="Jens Kristian Jensen" w:date="2016-02-25T14:27:00Z"/>
        </w:rPr>
        <w:pPrChange w:id="117" w:author="Jens Kristian Jensen" w:date="2016-02-25T14:27:00Z">
          <w:pPr>
            <w:pStyle w:val="BodyText"/>
          </w:pPr>
        </w:pPrChange>
      </w:pPr>
      <w:ins w:id="118" w:author="Jens Kristian Jensen" w:date="2016-03-01T14:26:00Z">
        <w:r>
          <w:lastRenderedPageBreak/>
          <w:t xml:space="preserve">The </w:t>
        </w:r>
      </w:ins>
      <w:ins w:id="119" w:author="Jens Kristian Jensen" w:date="2016-03-01T14:37:00Z">
        <w:r w:rsidR="003C50D7">
          <w:t>Experimental namespace</w:t>
        </w:r>
      </w:ins>
      <w:ins w:id="120" w:author="Jens Kristian Jensen" w:date="2016-03-01T15:32:00Z">
        <w:r w:rsidR="007C6136">
          <w:t xml:space="preserve"> “mrnx”</w:t>
        </w:r>
      </w:ins>
    </w:p>
    <w:p w:rsidR="00D92689" w:rsidRDefault="00FA2722" w:rsidP="00D92689">
      <w:pPr>
        <w:pStyle w:val="BodyText"/>
        <w:rPr>
          <w:ins w:id="121" w:author="Jens Kristian Jensen" w:date="2016-03-01T14:23:00Z"/>
        </w:rPr>
      </w:pPr>
      <w:ins w:id="122" w:author="Jens Kristian Jensen" w:date="2016-03-01T14:20:00Z">
        <w:r>
          <w:t xml:space="preserve">Development of good quality software frequently requires </w:t>
        </w:r>
      </w:ins>
      <w:ins w:id="123" w:author="Jens Kristian Jensen" w:date="2016-03-01T14:21:00Z">
        <w:r>
          <w:t>testing and validation of new functions or features in a realistic environment</w:t>
        </w:r>
      </w:ins>
      <w:ins w:id="124" w:author="Jens Kristian Jensen" w:date="2016-03-01T14:23:00Z">
        <w:r w:rsidR="001559DF">
          <w:t xml:space="preserve"> by realistic users</w:t>
        </w:r>
      </w:ins>
      <w:ins w:id="125" w:author="Jens Kristian Jensen" w:date="2016-03-01T14:21:00Z">
        <w:r>
          <w:t>, to prove a concept</w:t>
        </w:r>
      </w:ins>
      <w:ins w:id="126" w:author="Jens Kristian Jensen" w:date="2016-03-04T09:43:00Z">
        <w:r w:rsidR="005D3727">
          <w:t xml:space="preserve"> and take into account user feedback</w:t>
        </w:r>
      </w:ins>
      <w:ins w:id="127" w:author="Jens Kristian Jensen" w:date="2016-03-01T14:21:00Z">
        <w:r>
          <w:t xml:space="preserve">, before the technical details </w:t>
        </w:r>
      </w:ins>
      <w:ins w:id="128" w:author="Jens Kristian Jensen" w:date="2016-03-01T14:22:00Z">
        <w:r>
          <w:t xml:space="preserve">– such as datamodels, encoding formats or communication protocols </w:t>
        </w:r>
      </w:ins>
      <w:ins w:id="129" w:author="Jens Kristian Jensen" w:date="2016-03-01T14:21:00Z">
        <w:r>
          <w:t xml:space="preserve">are </w:t>
        </w:r>
      </w:ins>
      <w:ins w:id="130" w:author="Jens Kristian Jensen" w:date="2016-03-01T14:23:00Z">
        <w:r>
          <w:t xml:space="preserve">frozen and </w:t>
        </w:r>
      </w:ins>
      <w:ins w:id="131" w:author="Jens Kristian Jensen" w:date="2016-03-01T14:21:00Z">
        <w:r>
          <w:t>published as standards</w:t>
        </w:r>
      </w:ins>
      <w:ins w:id="132" w:author="Jens Kristian Jensen" w:date="2016-03-04T09:44:00Z">
        <w:r w:rsidR="00835E65">
          <w:t>, recommendations or guidelines</w:t>
        </w:r>
      </w:ins>
      <w:ins w:id="133" w:author="Jens Kristian Jensen" w:date="2016-03-01T14:21:00Z">
        <w:r>
          <w:t>.</w:t>
        </w:r>
      </w:ins>
    </w:p>
    <w:p w:rsidR="001559DF" w:rsidRDefault="001559DF" w:rsidP="00D92689">
      <w:pPr>
        <w:pStyle w:val="BodyText"/>
        <w:rPr>
          <w:ins w:id="134" w:author="Jens Kristian Jensen" w:date="2016-02-25T14:38:00Z"/>
        </w:rPr>
      </w:pPr>
      <w:ins w:id="135" w:author="Jens Kristian Jensen" w:date="2016-03-01T14:23:00Z">
        <w:r>
          <w:t xml:space="preserve">In order to </w:t>
        </w:r>
      </w:ins>
      <w:ins w:id="136" w:author="Jens Kristian Jensen" w:date="2016-03-01T14:24:00Z">
        <w:r>
          <w:t xml:space="preserve">support </w:t>
        </w:r>
      </w:ins>
      <w:ins w:id="137" w:author="Jens Kristian Jensen" w:date="2016-03-01T14:23:00Z">
        <w:r>
          <w:t>a ‘developer zone</w:t>
        </w:r>
      </w:ins>
      <w:ins w:id="138" w:author="Jens Kristian Jensen" w:date="2016-03-01T14:24:00Z">
        <w:r>
          <w:t xml:space="preserve">’ where new concepts can evolve </w:t>
        </w:r>
        <w:r w:rsidRPr="00835E65">
          <w:rPr>
            <w:i/>
            <w:rPrChange w:id="139" w:author="Jens Kristian Jensen" w:date="2016-03-04T09:44:00Z">
              <w:rPr/>
            </w:rPrChange>
          </w:rPr>
          <w:t>before</w:t>
        </w:r>
        <w:r>
          <w:t xml:space="preserve"> being published, an ‘experimental’ namespace is associated with the MRN namespace. </w:t>
        </w:r>
      </w:ins>
    </w:p>
    <w:p w:rsidR="00D92689" w:rsidRDefault="001559DF" w:rsidP="00D92689">
      <w:pPr>
        <w:pStyle w:val="BodyText"/>
        <w:rPr>
          <w:ins w:id="140" w:author="Jens Kristian Jensen" w:date="2016-02-25T14:38:00Z"/>
        </w:rPr>
      </w:pPr>
      <w:ins w:id="141" w:author="Jens Kristian Jensen" w:date="2016-03-01T14:25:00Z">
        <w:r>
          <w:t xml:space="preserve">It is defined as </w:t>
        </w:r>
      </w:ins>
    </w:p>
    <w:p w:rsidR="00D92689" w:rsidRDefault="00D92689" w:rsidP="00D92689">
      <w:pPr>
        <w:pStyle w:val="BodyText"/>
        <w:rPr>
          <w:ins w:id="142" w:author="Jens Kristian Jensen" w:date="2016-02-25T14:38:00Z"/>
        </w:rPr>
      </w:pPr>
      <w:ins w:id="143" w:author="Jens Kristian Jensen" w:date="2016-02-25T14:38:00Z">
        <w:r>
          <w:t>           </w:t>
        </w:r>
        <w:r>
          <w:rPr>
            <w:i/>
            <w:iCs/>
          </w:rPr>
          <w:t>"urn:mrnx:"&lt;NSS&gt;</w:t>
        </w:r>
      </w:ins>
    </w:p>
    <w:p w:rsidR="001559DF" w:rsidRPr="001559DF" w:rsidRDefault="001559DF" w:rsidP="00D92689">
      <w:pPr>
        <w:pStyle w:val="BodyText"/>
        <w:rPr>
          <w:ins w:id="144" w:author="Jens Kristian Jensen" w:date="2016-02-25T14:40:00Z"/>
        </w:rPr>
      </w:pPr>
    </w:p>
    <w:p w:rsidR="00FA2722" w:rsidRDefault="00D92689" w:rsidP="00D92689">
      <w:pPr>
        <w:pStyle w:val="BodyText"/>
        <w:rPr>
          <w:ins w:id="145" w:author="Jens Kristian Jensen" w:date="2016-03-01T14:17:00Z"/>
        </w:rPr>
      </w:pPr>
      <w:ins w:id="146" w:author="Jens Kristian Jensen" w:date="2016-02-25T14:40:00Z">
        <w:r>
          <w:t xml:space="preserve">However the </w:t>
        </w:r>
      </w:ins>
      <w:ins w:id="147" w:author="Jens Kristian Jensen" w:date="2016-02-25T14:38:00Z">
        <w:r>
          <w:t>‘x’ in “mrn</w:t>
        </w:r>
        <w:r w:rsidRPr="00D92689">
          <w:rPr>
            <w:b/>
            <w:rPrChange w:id="148" w:author="Jens Kristian Jensen" w:date="2016-02-25T14:40:00Z">
              <w:rPr/>
            </w:rPrChange>
          </w:rPr>
          <w:t>x</w:t>
        </w:r>
        <w:r>
          <w:t xml:space="preserve">” identify </w:t>
        </w:r>
      </w:ins>
      <w:ins w:id="149" w:author="Jens Kristian Jensen" w:date="2016-02-25T14:39:00Z">
        <w:r>
          <w:t xml:space="preserve">this namespace to be of an </w:t>
        </w:r>
        <w:r w:rsidRPr="001559DF">
          <w:rPr>
            <w:i/>
            <w:rPrChange w:id="150" w:author="Jens Kristian Jensen" w:date="2016-03-01T14:25:00Z">
              <w:rPr/>
            </w:rPrChange>
          </w:rPr>
          <w:t>experimental</w:t>
        </w:r>
        <w:r>
          <w:t xml:space="preserve"> nature</w:t>
        </w:r>
      </w:ins>
      <w:ins w:id="151" w:author="Jens Kristian Jensen" w:date="2016-02-25T14:43:00Z">
        <w:r>
          <w:t xml:space="preserve"> – in other words, and unstable version which has not yet reached </w:t>
        </w:r>
      </w:ins>
      <w:ins w:id="152" w:author="Jens Kristian Jensen" w:date="2016-03-01T14:16:00Z">
        <w:r w:rsidR="00FA2722">
          <w:t xml:space="preserve">the </w:t>
        </w:r>
      </w:ins>
      <w:ins w:id="153" w:author="Jens Kristian Jensen" w:date="2016-02-25T14:43:00Z">
        <w:r>
          <w:t>maturity</w:t>
        </w:r>
      </w:ins>
      <w:ins w:id="154" w:author="Jens Kristian Jensen" w:date="2016-03-01T14:17:00Z">
        <w:r w:rsidR="00FA2722">
          <w:t xml:space="preserve"> of a published standard or recommendation</w:t>
        </w:r>
      </w:ins>
      <w:ins w:id="155" w:author="Jens Kristian Jensen" w:date="2016-02-25T14:39:00Z">
        <w:r>
          <w:t xml:space="preserve">. </w:t>
        </w:r>
      </w:ins>
      <w:ins w:id="156" w:author="Jens Kristian Jensen" w:date="2016-02-25T14:40:00Z">
        <w:r>
          <w:t>The intention is</w:t>
        </w:r>
      </w:ins>
      <w:ins w:id="157" w:author="Jens Kristian Jensen" w:date="2016-02-25T14:44:00Z">
        <w:r>
          <w:t xml:space="preserve"> to provide a namespace, where </w:t>
        </w:r>
      </w:ins>
      <w:ins w:id="158" w:author="Jens Kristian Jensen" w:date="2016-02-25T14:40:00Z">
        <w:r>
          <w:t xml:space="preserve">concepts </w:t>
        </w:r>
      </w:ins>
      <w:ins w:id="159" w:author="Jens Kristian Jensen" w:date="2016-02-25T14:44:00Z">
        <w:r>
          <w:t xml:space="preserve">can </w:t>
        </w:r>
      </w:ins>
      <w:ins w:id="160" w:author="Jens Kristian Jensen" w:date="2016-02-25T14:40:00Z">
        <w:r>
          <w:t xml:space="preserve">be </w:t>
        </w:r>
      </w:ins>
      <w:ins w:id="161" w:author="Jens Kristian Jensen" w:date="2016-02-25T14:42:00Z">
        <w:r>
          <w:t xml:space="preserve">matured </w:t>
        </w:r>
      </w:ins>
      <w:ins w:id="162" w:author="Jens Kristian Jensen" w:date="2016-03-01T14:17:00Z">
        <w:r w:rsidR="00FA2722">
          <w:t>fairly freely i</w:t>
        </w:r>
      </w:ins>
      <w:ins w:id="163" w:author="Jens Kristian Jensen" w:date="2016-02-25T14:41:00Z">
        <w:r>
          <w:t>n a developer zone</w:t>
        </w:r>
      </w:ins>
      <w:ins w:id="164" w:author="Jens Kristian Jensen" w:date="2016-02-25T14:42:00Z">
        <w:r>
          <w:t xml:space="preserve">, </w:t>
        </w:r>
      </w:ins>
      <w:ins w:id="165" w:author="Jens Kristian Jensen" w:date="2016-02-25T14:41:00Z">
        <w:r>
          <w:t xml:space="preserve">project or validation </w:t>
        </w:r>
      </w:ins>
      <w:ins w:id="166" w:author="Jens Kristian Jensen" w:date="2016-02-25T14:40:00Z">
        <w:r>
          <w:t>testbed</w:t>
        </w:r>
      </w:ins>
      <w:ins w:id="167" w:author="Jens Kristian Jensen" w:date="2016-02-25T14:44:00Z">
        <w:r>
          <w:t>, before it is published in a standard</w:t>
        </w:r>
      </w:ins>
      <w:ins w:id="168" w:author="Jens Kristian Jensen" w:date="2016-02-25T14:45:00Z">
        <w:r>
          <w:t xml:space="preserve">. </w:t>
        </w:r>
      </w:ins>
    </w:p>
    <w:p w:rsidR="003C50D7" w:rsidRDefault="00835E65" w:rsidP="003C50D7">
      <w:pPr>
        <w:pStyle w:val="BodyText"/>
        <w:rPr>
          <w:ins w:id="169" w:author="Jens Kristian Jensen" w:date="2016-03-01T14:33:00Z"/>
        </w:rPr>
      </w:pPr>
      <w:ins w:id="170" w:author="Jens Kristian Jensen" w:date="2016-03-04T09:45:00Z">
        <w:r>
          <w:t>T</w:t>
        </w:r>
      </w:ins>
      <w:ins w:id="171" w:author="Jens Kristian Jensen" w:date="2016-03-01T14:33:00Z">
        <w:r w:rsidR="003C50D7">
          <w:t xml:space="preserve">he &lt;NSS&gt; is the Namespace Specific String of </w:t>
        </w:r>
      </w:ins>
      <w:ins w:id="172" w:author="Jens Kristian Jensen" w:date="2016-03-04T09:45:00Z">
        <w:r>
          <w:t xml:space="preserve">same </w:t>
        </w:r>
      </w:ins>
      <w:ins w:id="173" w:author="Jens Kristian Jensen" w:date="2016-03-01T14:33:00Z">
        <w:r w:rsidR="003C50D7">
          <w:t>composition</w:t>
        </w:r>
      </w:ins>
      <w:ins w:id="174" w:author="Jens Kristian Jensen" w:date="2016-03-04T09:45:00Z">
        <w:r>
          <w:t xml:space="preserve"> as for the “urn:mrn” namespace</w:t>
        </w:r>
      </w:ins>
      <w:ins w:id="175" w:author="Jens Kristian Jensen" w:date="2016-03-01T14:33:00Z">
        <w:r w:rsidR="003C50D7">
          <w:t>:</w:t>
        </w:r>
      </w:ins>
    </w:p>
    <w:p w:rsidR="003C50D7" w:rsidRDefault="003C50D7" w:rsidP="003C50D7">
      <w:pPr>
        <w:pStyle w:val="BodyText"/>
        <w:rPr>
          <w:ins w:id="176" w:author="Jens Kristian Jensen" w:date="2016-03-01T14:33:00Z"/>
          <w:i/>
          <w:iCs/>
        </w:rPr>
      </w:pPr>
      <w:ins w:id="177" w:author="Jens Kristian Jensen" w:date="2016-03-01T14:33:00Z">
        <w:r>
          <w:t>           </w:t>
        </w:r>
        <w:r>
          <w:rPr>
            <w:i/>
            <w:iCs/>
          </w:rPr>
          <w:t>&lt;NSS&gt;::=&lt;governing-organization&gt;":"&lt;type&gt;":"&lt;type-specific-part&gt;</w:t>
        </w:r>
      </w:ins>
    </w:p>
    <w:p w:rsidR="003C50D7" w:rsidRPr="008C33D9" w:rsidRDefault="003C50D7" w:rsidP="003C50D7">
      <w:pPr>
        <w:pStyle w:val="BodyText"/>
        <w:rPr>
          <w:ins w:id="178" w:author="Jens Kristian Jensen" w:date="2016-03-01T14:33:00Z"/>
          <w:iCs/>
        </w:rPr>
      </w:pPr>
      <w:ins w:id="179" w:author="Jens Kristian Jensen" w:date="2016-03-01T14:33:00Z">
        <w:r>
          <w:rPr>
            <w:iCs/>
          </w:rPr>
          <w:t xml:space="preserve">where </w:t>
        </w:r>
        <w:r>
          <w:rPr>
            <w:i/>
            <w:iCs/>
          </w:rPr>
          <w:t xml:space="preserve">&lt;governing-organization&gt; </w:t>
        </w:r>
        <w:r w:rsidRPr="008C33D9">
          <w:rPr>
            <w:iCs/>
          </w:rPr>
          <w:t>should represent a r</w:t>
        </w:r>
        <w:r>
          <w:rPr>
            <w:iCs/>
          </w:rPr>
          <w:t>egistered governing organizations under this guideline</w:t>
        </w:r>
      </w:ins>
      <w:ins w:id="180" w:author="Jens Kristian Jensen" w:date="2016-03-04T09:46:00Z">
        <w:r w:rsidR="00835E65">
          <w:rPr>
            <w:iCs/>
          </w:rPr>
          <w:t>s Annex A</w:t>
        </w:r>
      </w:ins>
      <w:ins w:id="181" w:author="Jens Kristian Jensen" w:date="2016-03-01T14:33:00Z">
        <w:r>
          <w:rPr>
            <w:iCs/>
          </w:rPr>
          <w:t xml:space="preserve">, but </w:t>
        </w:r>
        <w:r>
          <w:rPr>
            <w:i/>
            <w:iCs/>
          </w:rPr>
          <w:t xml:space="preserve">&lt;type&gt; and &lt;type-specific-part&gt; </w:t>
        </w:r>
        <w:r>
          <w:rPr>
            <w:iCs/>
          </w:rPr>
          <w:t xml:space="preserve">may be </w:t>
        </w:r>
      </w:ins>
      <w:ins w:id="182" w:author="Jens Kristian Jensen" w:date="2016-03-01T14:34:00Z">
        <w:r>
          <w:rPr>
            <w:iCs/>
          </w:rPr>
          <w:t>unstable and not yet published definitions</w:t>
        </w:r>
      </w:ins>
      <w:ins w:id="183" w:author="Jens Kristian Jensen" w:date="2016-03-01T15:34:00Z">
        <w:r w:rsidR="007C6136">
          <w:rPr>
            <w:iCs/>
          </w:rPr>
          <w:t xml:space="preserve"> – and thus there is no obligation to provide a documentation reference</w:t>
        </w:r>
      </w:ins>
      <w:ins w:id="184" w:author="Jens Kristian Jensen" w:date="2016-03-01T15:35:00Z">
        <w:r w:rsidR="007C6136">
          <w:rPr>
            <w:iCs/>
          </w:rPr>
          <w:t>, but a point of contact must be provided to request an experimental namespace</w:t>
        </w:r>
      </w:ins>
      <w:ins w:id="185" w:author="Jens Kristian Jensen" w:date="2016-03-01T14:34:00Z">
        <w:r>
          <w:rPr>
            <w:iCs/>
          </w:rPr>
          <w:t>.</w:t>
        </w:r>
      </w:ins>
    </w:p>
    <w:p w:rsidR="00FA2722" w:rsidRDefault="003C50D7" w:rsidP="003C50D7">
      <w:pPr>
        <w:pStyle w:val="BodyText"/>
        <w:rPr>
          <w:ins w:id="186" w:author="Jens Kristian Jensen" w:date="2016-03-01T14:19:00Z"/>
        </w:rPr>
      </w:pPr>
      <w:ins w:id="187" w:author="Jens Kristian Jensen" w:date="2016-03-01T14:34:00Z">
        <w:r>
          <w:t xml:space="preserve">The </w:t>
        </w:r>
      </w:ins>
      <w:ins w:id="188" w:author="Jens Kristian Jensen" w:date="2016-03-01T14:26:00Z">
        <w:r w:rsidR="001559DF">
          <w:rPr>
            <w:i/>
            <w:iCs/>
          </w:rPr>
          <w:t xml:space="preserve">"urn:mrnx:" </w:t>
        </w:r>
        <w:r w:rsidR="001559DF" w:rsidRPr="001559DF">
          <w:rPr>
            <w:iCs/>
            <w:rPrChange w:id="189" w:author="Jens Kristian Jensen" w:date="2016-03-01T14:26:00Z">
              <w:rPr>
                <w:i/>
                <w:iCs/>
              </w:rPr>
            </w:rPrChange>
          </w:rPr>
          <w:t>namespace</w:t>
        </w:r>
        <w:r w:rsidR="001559DF">
          <w:rPr>
            <w:iCs/>
          </w:rPr>
          <w:t xml:space="preserve"> </w:t>
        </w:r>
      </w:ins>
      <w:ins w:id="190" w:author="Jens Kristian Jensen" w:date="2016-03-01T14:34:00Z">
        <w:r>
          <w:rPr>
            <w:iCs/>
          </w:rPr>
          <w:t>may further be utilized to identify test datasets</w:t>
        </w:r>
      </w:ins>
      <w:ins w:id="191" w:author="Jens Kristian Jensen" w:date="2016-03-01T14:35:00Z">
        <w:r>
          <w:rPr>
            <w:iCs/>
          </w:rPr>
          <w:t xml:space="preserve"> </w:t>
        </w:r>
      </w:ins>
      <w:ins w:id="192" w:author="Jens Kristian Jensen" w:date="2016-03-01T14:34:00Z">
        <w:r>
          <w:rPr>
            <w:iCs/>
          </w:rPr>
          <w:t xml:space="preserve">which </w:t>
        </w:r>
      </w:ins>
      <w:ins w:id="193" w:author="Jens Kristian Jensen" w:date="2016-03-01T14:35:00Z">
        <w:r>
          <w:rPr>
            <w:iCs/>
          </w:rPr>
          <w:t xml:space="preserve">conforms to published standards, but where the data content is </w:t>
        </w:r>
      </w:ins>
      <w:ins w:id="194" w:author="Jens Kristian Jensen" w:date="2016-03-01T14:34:00Z">
        <w:r>
          <w:rPr>
            <w:iCs/>
          </w:rPr>
          <w:t>intende</w:t>
        </w:r>
      </w:ins>
      <w:ins w:id="195" w:author="Jens Kristian Jensen" w:date="2016-03-01T14:35:00Z">
        <w:r>
          <w:rPr>
            <w:iCs/>
          </w:rPr>
          <w:t>d for testing purposes</w:t>
        </w:r>
      </w:ins>
      <w:ins w:id="196" w:author="Jens Kristian Jensen" w:date="2016-03-04T09:46:00Z">
        <w:r w:rsidR="00835E65">
          <w:rPr>
            <w:iCs/>
          </w:rPr>
          <w:t xml:space="preserve"> only</w:t>
        </w:r>
      </w:ins>
      <w:ins w:id="197" w:author="Jens Kristian Jensen" w:date="2016-03-01T14:35:00Z">
        <w:r>
          <w:rPr>
            <w:iCs/>
          </w:rPr>
          <w:t xml:space="preserve">, and may </w:t>
        </w:r>
        <w:r w:rsidRPr="003C50D7">
          <w:rPr>
            <w:i/>
            <w:iCs/>
            <w:rPrChange w:id="198" w:author="Jens Kristian Jensen" w:date="2016-03-01T14:36:00Z">
              <w:rPr>
                <w:iCs/>
              </w:rPr>
            </w:rPrChange>
          </w:rPr>
          <w:t>not</w:t>
        </w:r>
        <w:r>
          <w:rPr>
            <w:iCs/>
          </w:rPr>
          <w:t xml:space="preserve"> be used </w:t>
        </w:r>
      </w:ins>
      <w:ins w:id="199" w:author="Jens Kristian Jensen" w:date="2016-03-01T14:36:00Z">
        <w:r>
          <w:rPr>
            <w:iCs/>
          </w:rPr>
          <w:t>in an operational context.</w:t>
        </w:r>
      </w:ins>
    </w:p>
    <w:p w:rsidR="003C50D7" w:rsidRDefault="003C50D7" w:rsidP="003C50D7">
      <w:pPr>
        <w:pStyle w:val="BodyText"/>
        <w:rPr>
          <w:ins w:id="200" w:author="Jens Kristian Jensen" w:date="2016-03-01T14:39:00Z"/>
        </w:rPr>
      </w:pPr>
      <w:ins w:id="201" w:author="Jens Kristian Jensen" w:date="2016-03-01T14:39:00Z">
        <w:r>
          <w:t>During the technical implementation of a concept in software at an early stage, the software may be prepared for a transition from an experimental stage to a standardized stage, by constructing testbed software versions to apply exactly the same logic to information objects identified by ‘mrn’ or ‘mrnx’ prefixes. Taking the proven software to a production environment will thus be an easy transition, yet a simple differentiation between data that belong to a production (‘mrn’) and a test (‘mrnx’) environment is enabled</w:t>
        </w:r>
      </w:ins>
      <w:ins w:id="202" w:author="Jens Kristian Jensen" w:date="2016-03-01T14:41:00Z">
        <w:r>
          <w:t xml:space="preserve"> – and methods to disallow testdata in a production environment can easily be applied</w:t>
        </w:r>
      </w:ins>
      <w:ins w:id="203" w:author="Jens Kristian Jensen" w:date="2016-03-01T14:39:00Z">
        <w:r>
          <w:t>.</w:t>
        </w:r>
      </w:ins>
    </w:p>
    <w:p w:rsidR="0079278F" w:rsidRPr="0014667B" w:rsidRDefault="0079278F">
      <w:pPr>
        <w:pStyle w:val="BodyTextFirstIndent2"/>
        <w:ind w:left="0" w:firstLine="0"/>
        <w:rPr>
          <w:lang w:eastAsia="de-DE"/>
          <w:rPrChange w:id="204" w:author="Jens Kristian Jensen" w:date="2016-02-25T14:30:00Z">
            <w:rPr/>
          </w:rPrChange>
        </w:rPr>
        <w:pPrChange w:id="205" w:author="Jens Kristian Jensen" w:date="2016-02-25T14:30:00Z">
          <w:pPr>
            <w:pStyle w:val="BodyText"/>
          </w:pPr>
        </w:pPrChange>
      </w:pPr>
    </w:p>
    <w:p w:rsidR="00F2785B" w:rsidRDefault="00F2785B" w:rsidP="001C7952">
      <w:pPr>
        <w:pStyle w:val="BodyText"/>
      </w:pPr>
    </w:p>
    <w:p w:rsidR="005D671E" w:rsidRDefault="005D671E" w:rsidP="00BA6404">
      <w:pPr>
        <w:pStyle w:val="Heading2"/>
      </w:pPr>
      <w:bookmarkStart w:id="206" w:name="_Toc433901325"/>
      <w:r>
        <w:t>Context dependant representation.</w:t>
      </w:r>
      <w:bookmarkEnd w:id="206"/>
    </w:p>
    <w:p w:rsidR="00F2785B" w:rsidRDefault="005D671E" w:rsidP="005D671E">
      <w:pPr>
        <w:pStyle w:val="BodyText"/>
      </w:pPr>
      <w:r>
        <w:t xml:space="preserve">The Maritime Resource Name syntax allows a context dependant representation of identifiers. </w:t>
      </w:r>
    </w:p>
    <w:p w:rsidR="005D671E" w:rsidRDefault="005D671E" w:rsidP="005D671E">
      <w:pPr>
        <w:pStyle w:val="BodyText"/>
      </w:pPr>
      <w:r>
        <w:t>Inside the database or system of a national Aids to Navigation provider, the data</w:t>
      </w:r>
      <w:r w:rsidR="000D55E3">
        <w:t xml:space="preserve"> </w:t>
      </w:r>
      <w:r>
        <w:t xml:space="preserve">format of the identifier of an AtoN does not need to </w:t>
      </w:r>
      <w:del w:id="207" w:author="Jens Kristian Jensen" w:date="2016-03-01T13:45:00Z">
        <w:r w:rsidDel="00E02C3B">
          <w:delText xml:space="preserve">to </w:delText>
        </w:r>
      </w:del>
      <w:r>
        <w:t>be modified, because the context is known.</w:t>
      </w:r>
    </w:p>
    <w:p w:rsidR="005D671E" w:rsidRDefault="005D671E" w:rsidP="005D671E">
      <w:pPr>
        <w:pStyle w:val="BodyText"/>
        <w:rPr>
          <w:iCs/>
          <w:color w:val="000000"/>
        </w:rPr>
      </w:pPr>
      <w:r>
        <w:t>In the US AtoN database, the AtoN with national ID ‘</w:t>
      </w:r>
      <w:r w:rsidRPr="005D671E">
        <w:rPr>
          <w:iCs/>
          <w:color w:val="000000"/>
        </w:rPr>
        <w:t>1234</w:t>
      </w:r>
      <w:r w:rsidR="000D55E3">
        <w:rPr>
          <w:iCs/>
          <w:color w:val="000000"/>
        </w:rPr>
        <w:t>.</w:t>
      </w:r>
      <w:r w:rsidRPr="005D671E">
        <w:rPr>
          <w:iCs/>
          <w:color w:val="000000"/>
        </w:rPr>
        <w:t xml:space="preserve">5’ is well known, but when communicating information </w:t>
      </w:r>
      <w:r>
        <w:rPr>
          <w:iCs/>
          <w:color w:val="000000"/>
        </w:rPr>
        <w:t xml:space="preserve">about this AtoN to an external stakeholder, the MRN can be used as a ‘wrapper’ or a </w:t>
      </w:r>
      <w:ins w:id="208" w:author="Jens Kristian Jensen" w:date="2016-03-01T13:45:00Z">
        <w:r w:rsidR="00E02C3B">
          <w:rPr>
            <w:iCs/>
            <w:color w:val="000000"/>
          </w:rPr>
          <w:t xml:space="preserve">namespace </w:t>
        </w:r>
      </w:ins>
      <w:r>
        <w:rPr>
          <w:iCs/>
          <w:color w:val="000000"/>
        </w:rPr>
        <w:t>prefix to the national identifier, making the identifier universally understood and unique:</w:t>
      </w:r>
    </w:p>
    <w:p w:rsidR="005D671E" w:rsidRDefault="000D55E3" w:rsidP="005D671E">
      <w:pPr>
        <w:pStyle w:val="BodyText"/>
        <w:ind w:firstLine="720"/>
      </w:pPr>
      <w:r>
        <w:rPr>
          <w:i/>
          <w:iCs/>
          <w:color w:val="000000"/>
        </w:rPr>
        <w:t>urn:mrn:iala:aton:us:1234.</w:t>
      </w:r>
      <w:r w:rsidR="005D671E">
        <w:rPr>
          <w:i/>
          <w:iCs/>
          <w:color w:val="000000"/>
        </w:rPr>
        <w:t>5</w:t>
      </w:r>
    </w:p>
    <w:p w:rsidR="000D55E3" w:rsidRDefault="000D55E3" w:rsidP="005D671E">
      <w:pPr>
        <w:pStyle w:val="BodyText"/>
      </w:pPr>
    </w:p>
    <w:p w:rsidR="005D671E" w:rsidRDefault="005D671E" w:rsidP="005D671E">
      <w:pPr>
        <w:pStyle w:val="BodyText"/>
      </w:pPr>
      <w:r>
        <w:t xml:space="preserve">Similarly, if the same MRN syntax was applied by the ITU to define </w:t>
      </w:r>
      <w:r w:rsidR="000D55E3">
        <w:t xml:space="preserve">a context for </w:t>
      </w:r>
      <w:r>
        <w:t xml:space="preserve">MMSI numbers, the </w:t>
      </w:r>
      <w:r w:rsidR="00CA46C3">
        <w:t xml:space="preserve">unique </w:t>
      </w:r>
      <w:r>
        <w:t>identifier might look like this:</w:t>
      </w:r>
    </w:p>
    <w:p w:rsidR="005D671E" w:rsidRDefault="005D671E" w:rsidP="005D671E">
      <w:pPr>
        <w:pStyle w:val="BodyText"/>
        <w:ind w:firstLine="720"/>
      </w:pPr>
      <w:r>
        <w:rPr>
          <w:i/>
          <w:iCs/>
        </w:rPr>
        <w:lastRenderedPageBreak/>
        <w:t>urn:mrn:itu:mmsi:538070999</w:t>
      </w:r>
    </w:p>
    <w:p w:rsidR="005D671E" w:rsidRDefault="005D671E" w:rsidP="005D671E">
      <w:pPr>
        <w:pStyle w:val="BodyText"/>
      </w:pPr>
      <w:r>
        <w:t xml:space="preserve">In the context of </w:t>
      </w:r>
      <w:r w:rsidR="00CA46C3">
        <w:t>e</w:t>
      </w:r>
      <w:r>
        <w:t xml:space="preserve">xchange of information via AIS or DSC, the context of the identifier is known, and thus only the number </w:t>
      </w:r>
      <w:r>
        <w:rPr>
          <w:i/>
          <w:iCs/>
        </w:rPr>
        <w:t xml:space="preserve">538070999 </w:t>
      </w:r>
      <w:r w:rsidRPr="005D671E">
        <w:rPr>
          <w:iCs/>
        </w:rPr>
        <w:t>is needed</w:t>
      </w:r>
      <w:r w:rsidR="00F54720">
        <w:rPr>
          <w:iCs/>
        </w:rPr>
        <w:t xml:space="preserve"> </w:t>
      </w:r>
      <w:r w:rsidR="00CA46C3">
        <w:rPr>
          <w:iCs/>
        </w:rPr>
        <w:t xml:space="preserve">for the number </w:t>
      </w:r>
      <w:r w:rsidR="00F54720">
        <w:rPr>
          <w:iCs/>
        </w:rPr>
        <w:t>to be unique</w:t>
      </w:r>
      <w:r w:rsidRPr="005D671E">
        <w:rPr>
          <w:iCs/>
        </w:rPr>
        <w:t>, but using the full</w:t>
      </w:r>
      <w:r w:rsidR="00F54720">
        <w:rPr>
          <w:iCs/>
        </w:rPr>
        <w:t xml:space="preserve"> MRN description wi</w:t>
      </w:r>
      <w:r>
        <w:t>l</w:t>
      </w:r>
      <w:r w:rsidR="00F54720">
        <w:t>l</w:t>
      </w:r>
      <w:r>
        <w:t xml:space="preserve"> guarantee, that the identity is unique</w:t>
      </w:r>
      <w:r w:rsidR="00F54720">
        <w:t xml:space="preserve"> and the context is clear</w:t>
      </w:r>
      <w:r>
        <w:t>, althou</w:t>
      </w:r>
      <w:r w:rsidR="00F54720">
        <w:t xml:space="preserve">gh </w:t>
      </w:r>
      <w:r w:rsidR="00F54720">
        <w:rPr>
          <w:i/>
          <w:iCs/>
        </w:rPr>
        <w:t xml:space="preserve">538070999 </w:t>
      </w:r>
      <w:r w:rsidR="00F54720" w:rsidRPr="00F54720">
        <w:rPr>
          <w:iCs/>
        </w:rPr>
        <w:t xml:space="preserve">could </w:t>
      </w:r>
      <w:r w:rsidR="00CA46C3">
        <w:rPr>
          <w:iCs/>
        </w:rPr>
        <w:t xml:space="preserve">just as well </w:t>
      </w:r>
      <w:r w:rsidR="00F54720" w:rsidRPr="00F54720">
        <w:rPr>
          <w:iCs/>
        </w:rPr>
        <w:t>represent a telephone number in a different context.</w:t>
      </w:r>
    </w:p>
    <w:p w:rsidR="001C7952" w:rsidRDefault="001C7952" w:rsidP="001C7952">
      <w:pPr>
        <w:pStyle w:val="BodyText"/>
      </w:pPr>
    </w:p>
    <w:p w:rsidR="00515AF7" w:rsidRDefault="00C74F1E" w:rsidP="00BA6404">
      <w:pPr>
        <w:pStyle w:val="Heading2"/>
      </w:pPr>
      <w:bookmarkStart w:id="209" w:name="_Toc433901326"/>
      <w:r>
        <w:t xml:space="preserve">General </w:t>
      </w:r>
      <w:r w:rsidR="00515AF7">
        <w:t>MRN Guidelines</w:t>
      </w:r>
      <w:bookmarkEnd w:id="209"/>
    </w:p>
    <w:p w:rsidR="00C74F1E" w:rsidRDefault="00515AF7" w:rsidP="00515AF7">
      <w:pPr>
        <w:pStyle w:val="BodyText"/>
      </w:pPr>
      <w:r>
        <w:t>While in general governing organizations will be free to structure their namespace in any way they see fit</w:t>
      </w:r>
      <w:r w:rsidR="00B705E5">
        <w:t>, these</w:t>
      </w:r>
      <w:r w:rsidR="00C74F1E">
        <w:t xml:space="preserve"> </w:t>
      </w:r>
      <w:r>
        <w:t xml:space="preserve">general </w:t>
      </w:r>
      <w:r w:rsidR="00691985">
        <w:t>guidelines</w:t>
      </w:r>
      <w:r w:rsidR="00C74F1E">
        <w:t xml:space="preserve"> </w:t>
      </w:r>
      <w:r w:rsidR="00B705E5">
        <w:t xml:space="preserve">are </w:t>
      </w:r>
      <w:r w:rsidR="00C74F1E">
        <w:t>provided:</w:t>
      </w:r>
      <w:r>
        <w:t xml:space="preserve"> </w:t>
      </w:r>
    </w:p>
    <w:p w:rsidR="0014667B" w:rsidRPr="007C6136" w:rsidRDefault="00D61D14" w:rsidP="00A70C6A">
      <w:pPr>
        <w:pStyle w:val="BodyText"/>
        <w:numPr>
          <w:ilvl w:val="0"/>
          <w:numId w:val="21"/>
        </w:numPr>
        <w:rPr>
          <w:ins w:id="210" w:author="Jens Kristian Jensen" w:date="2016-03-01T15:33:00Z"/>
        </w:rPr>
      </w:pPr>
      <w:ins w:id="211" w:author="Jens Kristian Jensen" w:date="2016-02-25T14:51:00Z">
        <w:r>
          <w:t xml:space="preserve">The </w:t>
        </w:r>
        <w:r>
          <w:rPr>
            <w:i/>
            <w:iCs/>
          </w:rPr>
          <w:t xml:space="preserve">&lt;governing-organization&gt; </w:t>
        </w:r>
        <w:r w:rsidRPr="00D61D14">
          <w:rPr>
            <w:iCs/>
            <w:rPrChange w:id="212" w:author="Jens Kristian Jensen" w:date="2016-02-25T14:52:00Z">
              <w:rPr>
                <w:i/>
                <w:iCs/>
              </w:rPr>
            </w:rPrChange>
          </w:rPr>
          <w:t>of</w:t>
        </w:r>
      </w:ins>
      <w:ins w:id="213" w:author="Jens Kristian Jensen" w:date="2016-02-25T14:52:00Z">
        <w:r>
          <w:rPr>
            <w:iCs/>
          </w:rPr>
          <w:t xml:space="preserve"> a</w:t>
        </w:r>
        <w:r w:rsidRPr="00D61D14">
          <w:rPr>
            <w:iCs/>
          </w:rPr>
          <w:t xml:space="preserve"> </w:t>
        </w:r>
        <w:r w:rsidRPr="00D61D14">
          <w:rPr>
            <w:iCs/>
            <w:rPrChange w:id="214" w:author="Jens Kristian Jensen" w:date="2016-02-25T14:52:00Z">
              <w:rPr>
                <w:i/>
                <w:iCs/>
              </w:rPr>
            </w:rPrChange>
          </w:rPr>
          <w:t>namespace</w:t>
        </w:r>
      </w:ins>
      <w:ins w:id="215" w:author="Jens Kristian Jensen" w:date="2016-02-25T14:54:00Z">
        <w:r>
          <w:rPr>
            <w:iCs/>
          </w:rPr>
          <w:t xml:space="preserve"> under the </w:t>
        </w:r>
      </w:ins>
      <w:ins w:id="216" w:author="Jens Kristian Jensen" w:date="2016-02-25T14:57:00Z">
        <w:r w:rsidR="00941421">
          <w:rPr>
            <w:iCs/>
          </w:rPr>
          <w:t xml:space="preserve">‘urn:mrn’ namespace </w:t>
        </w:r>
      </w:ins>
      <w:ins w:id="217" w:author="Jens Kristian Jensen" w:date="2016-02-25T14:52:00Z">
        <w:r>
          <w:rPr>
            <w:iCs/>
          </w:rPr>
          <w:t xml:space="preserve">must provide a website where </w:t>
        </w:r>
      </w:ins>
      <w:ins w:id="218" w:author="Jens Kristian Jensen" w:date="2016-02-25T14:54:00Z">
        <w:r>
          <w:rPr>
            <w:iCs/>
          </w:rPr>
          <w:t xml:space="preserve">standards that specify </w:t>
        </w:r>
      </w:ins>
      <w:ins w:id="219" w:author="Jens Kristian Jensen" w:date="2016-02-25T14:53:00Z">
        <w:r>
          <w:rPr>
            <w:iCs/>
          </w:rPr>
          <w:t>iden</w:t>
        </w:r>
      </w:ins>
      <w:ins w:id="220" w:author="Jens Kristian Jensen" w:date="2016-03-04T09:49:00Z">
        <w:r w:rsidR="00C463AC">
          <w:rPr>
            <w:iCs/>
          </w:rPr>
          <w:t>t</w:t>
        </w:r>
      </w:ins>
      <w:ins w:id="221" w:author="Jens Kristian Jensen" w:date="2016-02-25T14:53:00Z">
        <w:r>
          <w:rPr>
            <w:iCs/>
          </w:rPr>
          <w:t>i</w:t>
        </w:r>
      </w:ins>
      <w:ins w:id="222" w:author="Jens Kristian Jensen" w:date="2016-03-04T09:49:00Z">
        <w:r w:rsidR="00C463AC">
          <w:rPr>
            <w:iCs/>
          </w:rPr>
          <w:t>f</w:t>
        </w:r>
      </w:ins>
      <w:ins w:id="223" w:author="Jens Kristian Jensen" w:date="2016-02-25T14:53:00Z">
        <w:r>
          <w:rPr>
            <w:iCs/>
          </w:rPr>
          <w:t xml:space="preserve">ier &lt;type&gt;s under their domain are </w:t>
        </w:r>
      </w:ins>
      <w:ins w:id="224" w:author="Jens Kristian Jensen" w:date="2016-02-25T14:52:00Z">
        <w:r>
          <w:rPr>
            <w:iCs/>
          </w:rPr>
          <w:t>the publish</w:t>
        </w:r>
      </w:ins>
      <w:ins w:id="225" w:author="Jens Kristian Jensen" w:date="2016-02-25T14:54:00Z">
        <w:r>
          <w:rPr>
            <w:iCs/>
          </w:rPr>
          <w:t>ed.</w:t>
        </w:r>
      </w:ins>
      <w:ins w:id="226" w:author="Jens Kristian Jensen" w:date="2016-02-25T14:52:00Z">
        <w:r>
          <w:rPr>
            <w:iCs/>
          </w:rPr>
          <w:t xml:space="preserve"> </w:t>
        </w:r>
      </w:ins>
      <w:ins w:id="227" w:author="Jens Kristian Jensen" w:date="2016-03-01T13:59:00Z">
        <w:r w:rsidR="005014EF">
          <w:rPr>
            <w:iCs/>
          </w:rPr>
          <w:t xml:space="preserve">Annex A and lists all </w:t>
        </w:r>
        <w:r w:rsidR="005014EF">
          <w:rPr>
            <w:i/>
            <w:iCs/>
          </w:rPr>
          <w:t>&lt;governing-organization&gt;</w:t>
        </w:r>
        <w:r w:rsidR="005014EF" w:rsidRPr="008C33D9">
          <w:rPr>
            <w:iCs/>
          </w:rPr>
          <w:t>’s</w:t>
        </w:r>
        <w:r w:rsidR="005014EF">
          <w:rPr>
            <w:iCs/>
          </w:rPr>
          <w:t xml:space="preserve"> who have registered their organizational abbreviation for utilization of the MRN namespace. Subsequent Annexes of th</w:t>
        </w:r>
      </w:ins>
      <w:ins w:id="228" w:author="Jens Kristian Jensen" w:date="2016-02-25T14:55:00Z">
        <w:r>
          <w:rPr>
            <w:iCs/>
          </w:rPr>
          <w:t xml:space="preserve">is IALA </w:t>
        </w:r>
      </w:ins>
      <w:ins w:id="229" w:author="Jens Kristian Jensen" w:date="2016-02-25T14:56:00Z">
        <w:r>
          <w:rPr>
            <w:iCs/>
          </w:rPr>
          <w:t>G</w:t>
        </w:r>
      </w:ins>
      <w:ins w:id="230" w:author="Jens Kristian Jensen" w:date="2016-02-25T14:55:00Z">
        <w:r>
          <w:rPr>
            <w:iCs/>
          </w:rPr>
          <w:t xml:space="preserve">uideline </w:t>
        </w:r>
      </w:ins>
      <w:ins w:id="231" w:author="Jens Kristian Jensen" w:date="2016-02-25T14:56:00Z">
        <w:r w:rsidRPr="00D61D14">
          <w:rPr>
            <w:iCs/>
            <w:highlight w:val="yellow"/>
            <w:rPrChange w:id="232" w:author="Jens Kristian Jensen" w:date="2016-02-25T14:56:00Z">
              <w:rPr>
                <w:iCs/>
              </w:rPr>
            </w:rPrChange>
          </w:rPr>
          <w:t>####</w:t>
        </w:r>
        <w:r>
          <w:rPr>
            <w:iCs/>
          </w:rPr>
          <w:t xml:space="preserve"> </w:t>
        </w:r>
      </w:ins>
      <w:ins w:id="233" w:author="Jens Kristian Jensen" w:date="2016-02-25T14:55:00Z">
        <w:r>
          <w:rPr>
            <w:iCs/>
          </w:rPr>
          <w:t>specifies the Unique Identifier</w:t>
        </w:r>
      </w:ins>
      <w:ins w:id="234" w:author="Jens Kristian Jensen" w:date="2016-02-25T14:56:00Z">
        <w:r>
          <w:rPr>
            <w:iCs/>
          </w:rPr>
          <w:t xml:space="preserve"> </w:t>
        </w:r>
        <w:r w:rsidR="00941421">
          <w:rPr>
            <w:iCs/>
          </w:rPr>
          <w:t xml:space="preserve">types defined under the </w:t>
        </w:r>
      </w:ins>
      <w:ins w:id="235" w:author="Jens Kristian Jensen" w:date="2016-02-25T14:57:00Z">
        <w:r w:rsidR="00941421">
          <w:rPr>
            <w:iCs/>
          </w:rPr>
          <w:t>‘urn</w:t>
        </w:r>
      </w:ins>
      <w:ins w:id="236" w:author="Jens Kristian Jensen" w:date="2016-02-25T14:56:00Z">
        <w:r w:rsidR="00941421">
          <w:rPr>
            <w:iCs/>
          </w:rPr>
          <w:t>:mrn:</w:t>
        </w:r>
      </w:ins>
      <w:ins w:id="237" w:author="Jens Kristian Jensen" w:date="2016-02-25T14:57:00Z">
        <w:r w:rsidR="00941421">
          <w:rPr>
            <w:iCs/>
          </w:rPr>
          <w:t>iala’ namespace</w:t>
        </w:r>
      </w:ins>
      <w:ins w:id="238" w:author="Jens Kristian Jensen" w:date="2016-02-25T14:56:00Z">
        <w:r w:rsidR="00941421">
          <w:rPr>
            <w:iCs/>
          </w:rPr>
          <w:t>.</w:t>
        </w:r>
      </w:ins>
    </w:p>
    <w:p w:rsidR="007C6136" w:rsidRPr="00D61D14" w:rsidRDefault="00C463AC" w:rsidP="00A70C6A">
      <w:pPr>
        <w:pStyle w:val="BodyText"/>
        <w:numPr>
          <w:ilvl w:val="0"/>
          <w:numId w:val="21"/>
        </w:numPr>
        <w:rPr>
          <w:ins w:id="239" w:author="Jens Kristian Jensen" w:date="2016-02-25T14:35:00Z"/>
        </w:rPr>
      </w:pPr>
      <w:ins w:id="240" w:author="Jens Kristian Jensen" w:date="2016-03-04T09:49:00Z">
        <w:r>
          <w:t xml:space="preserve">The syntax of the </w:t>
        </w:r>
      </w:ins>
      <w:ins w:id="241" w:author="Jens Kristian Jensen" w:date="2016-03-04T09:50:00Z">
        <w:r w:rsidRPr="00C463AC">
          <w:rPr>
            <w:highlight w:val="yellow"/>
            <w:rPrChange w:id="242" w:author="Jens Kristian Jensen" w:date="2016-03-04T09:50:00Z">
              <w:rPr/>
            </w:rPrChange>
          </w:rPr>
          <w:t>… [KASPER to fill in…]</w:t>
        </w:r>
      </w:ins>
    </w:p>
    <w:p w:rsidR="00515AF7" w:rsidRPr="0014667B" w:rsidRDefault="00C74F1E" w:rsidP="00A70C6A">
      <w:pPr>
        <w:pStyle w:val="BodyText"/>
        <w:numPr>
          <w:ilvl w:val="0"/>
          <w:numId w:val="21"/>
        </w:numPr>
        <w:rPr>
          <w:ins w:id="243" w:author="Jens Kristian Jensen" w:date="2016-02-25T14:35:00Z"/>
          <w:rPrChange w:id="244" w:author="Jens Kristian Jensen" w:date="2016-02-25T14:35:00Z">
            <w:rPr>
              <w:ins w:id="245" w:author="Jens Kristian Jensen" w:date="2016-02-25T14:35:00Z"/>
              <w:i/>
              <w:iCs/>
            </w:rPr>
          </w:rPrChange>
        </w:rPr>
      </w:pPr>
      <w:r>
        <w:t>E</w:t>
      </w:r>
      <w:r w:rsidR="00515AF7">
        <w:t xml:space="preserve">very identifier that refers to a </w:t>
      </w:r>
      <w:r>
        <w:t xml:space="preserve">national domain, </w:t>
      </w:r>
      <w:r w:rsidR="00515AF7">
        <w:t xml:space="preserve">uses standards available in </w:t>
      </w:r>
      <w:r w:rsidR="00CA46C3">
        <w:rPr>
          <w:iCs/>
        </w:rPr>
        <w:t xml:space="preserve">ISO </w:t>
      </w:r>
      <w:r w:rsidR="00CA46C3" w:rsidRPr="00C74F1E">
        <w:rPr>
          <w:iCs/>
        </w:rPr>
        <w:t>3166</w:t>
      </w:r>
      <w:r w:rsidR="00CA46C3">
        <w:rPr>
          <w:iCs/>
        </w:rPr>
        <w:t>-1 alpha-2</w:t>
      </w:r>
      <w:r w:rsidR="00CA46C3" w:rsidRPr="00C74F1E">
        <w:rPr>
          <w:iCs/>
        </w:rPr>
        <w:t xml:space="preserve"> </w:t>
      </w:r>
      <w:r w:rsidR="00515AF7" w:rsidRPr="00C74F1E">
        <w:rPr>
          <w:iCs/>
        </w:rPr>
        <w:t>Codes for the representation of names of countries and their subdivisions</w:t>
      </w:r>
      <w:r w:rsidR="00515AF7">
        <w:rPr>
          <w:i/>
          <w:iCs/>
        </w:rPr>
        <w:t>.</w:t>
      </w:r>
    </w:p>
    <w:p w:rsidR="0014667B" w:rsidRPr="0025181E" w:rsidRDefault="0014667B" w:rsidP="00A70C6A">
      <w:pPr>
        <w:pStyle w:val="BodyText"/>
        <w:numPr>
          <w:ilvl w:val="0"/>
          <w:numId w:val="21"/>
        </w:numPr>
      </w:pPr>
      <w:ins w:id="246" w:author="Jens Kristian Jensen" w:date="2016-02-25T14:35:00Z">
        <w:r>
          <w:rPr>
            <w:i/>
            <w:iCs/>
          </w:rPr>
          <w:t>…</w:t>
        </w:r>
      </w:ins>
    </w:p>
    <w:p w:rsidR="00515AF7" w:rsidRPr="001C7952" w:rsidDel="00E74A24" w:rsidRDefault="00515AF7" w:rsidP="001C7952">
      <w:pPr>
        <w:pStyle w:val="BodyText"/>
        <w:rPr>
          <w:del w:id="247" w:author="Jens Kristian Jensen" w:date="2016-03-04T09:58:00Z"/>
        </w:rPr>
      </w:pPr>
    </w:p>
    <w:p w:rsidR="00C74F1E" w:rsidRDefault="00C74F1E">
      <w:pPr>
        <w:rPr>
          <w:ins w:id="248" w:author="Jens Kristian Jensen" w:date="2016-03-04T09:58:00Z"/>
        </w:rPr>
      </w:pPr>
      <w:del w:id="249" w:author="Jens Kristian Jensen" w:date="2016-03-04T09:58:00Z">
        <w:r w:rsidDel="00E74A24">
          <w:br w:type="page"/>
        </w:r>
      </w:del>
    </w:p>
    <w:p w:rsidR="00E74A24" w:rsidRDefault="00E74A24">
      <w:pPr>
        <w:rPr>
          <w:b/>
          <w:caps/>
          <w:sz w:val="24"/>
        </w:rPr>
      </w:pPr>
    </w:p>
    <w:p w:rsidR="00857BFA" w:rsidRDefault="00857BFA" w:rsidP="00BA6404">
      <w:pPr>
        <w:pStyle w:val="Heading1"/>
      </w:pPr>
      <w:bookmarkStart w:id="250" w:name="_Toc433901327"/>
      <w:r>
        <w:t>Areas of application</w:t>
      </w:r>
      <w:bookmarkEnd w:id="250"/>
    </w:p>
    <w:p w:rsidR="00C463AC" w:rsidRDefault="00C463AC" w:rsidP="00C74F1E">
      <w:pPr>
        <w:pStyle w:val="BodyText"/>
        <w:rPr>
          <w:ins w:id="251" w:author="Jens Kristian Jensen" w:date="2016-03-04T09:51:00Z"/>
        </w:rPr>
      </w:pPr>
      <w:ins w:id="252" w:author="Jens Kristian Jensen" w:date="2016-03-04T09:51:00Z">
        <w:r>
          <w:t>The &lt;governing-organizations&gt;’s that have registered to utilize the “urn:mrn</w:t>
        </w:r>
      </w:ins>
      <w:ins w:id="253" w:author="Jens Kristian Jensen" w:date="2016-03-04T09:52:00Z">
        <w:r>
          <w:t>” and “urn:mrnx” namespaces are listed in Annex A.</w:t>
        </w:r>
      </w:ins>
    </w:p>
    <w:p w:rsidR="00C463AC" w:rsidRDefault="00C463AC" w:rsidP="00C74F1E">
      <w:pPr>
        <w:pStyle w:val="BodyText"/>
        <w:rPr>
          <w:ins w:id="254" w:author="Jens Kristian Jensen" w:date="2016-03-04T09:52:00Z"/>
        </w:rPr>
      </w:pPr>
    </w:p>
    <w:p w:rsidR="00C74F1E" w:rsidRDefault="00C74F1E" w:rsidP="00C74F1E">
      <w:pPr>
        <w:pStyle w:val="BodyText"/>
        <w:rPr>
          <w:iCs/>
        </w:rPr>
      </w:pPr>
      <w:r>
        <w:t xml:space="preserve">This guideline provides the following identifier &lt;type&gt; specific definitions of </w:t>
      </w:r>
      <w:r>
        <w:rPr>
          <w:iCs/>
        </w:rPr>
        <w:t>syntax constrains</w:t>
      </w:r>
      <w:ins w:id="255" w:author="Jens Kristian Jensen" w:date="2016-03-01T14:31:00Z">
        <w:r w:rsidR="001559DF">
          <w:rPr>
            <w:iCs/>
          </w:rPr>
          <w:t xml:space="preserve"> under the IALA </w:t>
        </w:r>
      </w:ins>
      <w:ins w:id="256" w:author="Jens Kristian Jensen" w:date="2016-03-04T09:52:00Z">
        <w:r w:rsidR="00C463AC">
          <w:rPr>
            <w:iCs/>
          </w:rPr>
          <w:t>namespace</w:t>
        </w:r>
      </w:ins>
      <w:ins w:id="257" w:author="Jens Kristian Jensen" w:date="2016-03-04T09:50:00Z">
        <w:r w:rsidR="00C463AC">
          <w:rPr>
            <w:iCs/>
          </w:rPr>
          <w:t xml:space="preserve"> in the following Annexes</w:t>
        </w:r>
      </w:ins>
      <w:ins w:id="258" w:author="Jens Kristian Jensen" w:date="2016-03-01T14:31:00Z">
        <w:r w:rsidR="001559DF">
          <w:rPr>
            <w:iCs/>
          </w:rPr>
          <w:t>:</w:t>
        </w:r>
      </w:ins>
    </w:p>
    <w:p w:rsidR="00C74F1E" w:rsidDel="00C463AC" w:rsidRDefault="00C74F1E">
      <w:pPr>
        <w:rPr>
          <w:del w:id="259" w:author="Jens Kristian Jensen" w:date="2016-03-04T09:52:00Z"/>
          <w:lang w:eastAsia="de-DE"/>
        </w:rPr>
      </w:pPr>
    </w:p>
    <w:p w:rsidR="00C74F1E" w:rsidRPr="00371BEF" w:rsidRDefault="00C74F1E" w:rsidP="00C74F1E">
      <w:pPr>
        <w:pStyle w:val="BodyText"/>
        <w:rPr>
          <w:lang w:eastAsia="de-DE"/>
        </w:rPr>
      </w:pPr>
    </w:p>
    <w:p w:rsidR="00C74F1E" w:rsidRPr="00371BEF" w:rsidRDefault="00B705E5" w:rsidP="00C74F1E">
      <w:pPr>
        <w:pStyle w:val="Table"/>
      </w:pPr>
      <w:r>
        <w:t xml:space="preserve">Current </w:t>
      </w:r>
      <w:r w:rsidR="00C74F1E">
        <w:t>Areas of application of Maritime Resource Names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94"/>
        <w:gridCol w:w="4961"/>
      </w:tblGrid>
      <w:tr w:rsidR="00C74F1E" w:rsidRPr="00D3428B" w:rsidTr="00C74F1E">
        <w:tc>
          <w:tcPr>
            <w:tcW w:w="3794" w:type="dxa"/>
            <w:vAlign w:val="center"/>
          </w:tcPr>
          <w:p w:rsidR="00C74F1E" w:rsidRPr="00C74F1E" w:rsidRDefault="00C74F1E" w:rsidP="007B031F">
            <w:pPr>
              <w:spacing w:before="60" w:after="60"/>
              <w:rPr>
                <w:b/>
                <w:sz w:val="20"/>
                <w:szCs w:val="20"/>
              </w:rPr>
            </w:pPr>
            <w:r w:rsidRPr="00C74F1E">
              <w:rPr>
                <w:b/>
                <w:sz w:val="20"/>
                <w:szCs w:val="20"/>
              </w:rPr>
              <w:t>ID types</w:t>
            </w:r>
          </w:p>
        </w:tc>
        <w:tc>
          <w:tcPr>
            <w:tcW w:w="4961" w:type="dxa"/>
            <w:vAlign w:val="center"/>
          </w:tcPr>
          <w:p w:rsidR="00C74F1E" w:rsidRPr="00C74F1E" w:rsidRDefault="00C74F1E" w:rsidP="007B031F">
            <w:pPr>
              <w:spacing w:before="60" w:after="60"/>
              <w:rPr>
                <w:b/>
                <w:sz w:val="20"/>
                <w:szCs w:val="20"/>
              </w:rPr>
            </w:pPr>
            <w:r w:rsidRPr="00C74F1E">
              <w:rPr>
                <w:b/>
                <w:sz w:val="20"/>
                <w:szCs w:val="20"/>
              </w:rPr>
              <w:t>Syntax constrains</w:t>
            </w:r>
          </w:p>
        </w:tc>
      </w:tr>
      <w:tr w:rsidR="00C74F1E" w:rsidRPr="00D3428B" w:rsidTr="00C74F1E">
        <w:tc>
          <w:tcPr>
            <w:tcW w:w="3794" w:type="dxa"/>
            <w:vAlign w:val="center"/>
          </w:tcPr>
          <w:p w:rsidR="00C74F1E" w:rsidRPr="00D3428B" w:rsidRDefault="00C74F1E" w:rsidP="007B031F">
            <w:pPr>
              <w:spacing w:before="60" w:after="60"/>
              <w:rPr>
                <w:sz w:val="20"/>
                <w:szCs w:val="20"/>
              </w:rPr>
            </w:pPr>
            <w:r>
              <w:rPr>
                <w:sz w:val="20"/>
                <w:szCs w:val="20"/>
              </w:rPr>
              <w:t>Aids to Navigation</w:t>
            </w:r>
          </w:p>
        </w:tc>
        <w:tc>
          <w:tcPr>
            <w:tcW w:w="4961" w:type="dxa"/>
            <w:vAlign w:val="center"/>
          </w:tcPr>
          <w:p w:rsidR="00C74F1E" w:rsidRPr="00D3428B" w:rsidRDefault="00C74F1E" w:rsidP="007B031F">
            <w:pPr>
              <w:spacing w:before="60" w:after="60"/>
              <w:rPr>
                <w:sz w:val="20"/>
                <w:szCs w:val="20"/>
              </w:rPr>
            </w:pPr>
            <w:r>
              <w:rPr>
                <w:sz w:val="20"/>
                <w:szCs w:val="20"/>
              </w:rPr>
              <w:t xml:space="preserve">ANNEX </w:t>
            </w:r>
            <w:ins w:id="260" w:author="Jens Kristian Jensen" w:date="2016-03-01T13:57:00Z">
              <w:r w:rsidR="005014EF">
                <w:rPr>
                  <w:sz w:val="20"/>
                  <w:szCs w:val="20"/>
                </w:rPr>
                <w:t>B</w:t>
              </w:r>
            </w:ins>
            <w:del w:id="261" w:author="Jens Kristian Jensen" w:date="2016-03-01T13:57:00Z">
              <w:r w:rsidDel="005014EF">
                <w:rPr>
                  <w:sz w:val="20"/>
                  <w:szCs w:val="20"/>
                </w:rPr>
                <w:delText>A</w:delText>
              </w:r>
            </w:del>
          </w:p>
        </w:tc>
      </w:tr>
      <w:tr w:rsidR="00C74F1E" w:rsidRPr="00D3428B" w:rsidTr="00C74F1E">
        <w:tc>
          <w:tcPr>
            <w:tcW w:w="3794" w:type="dxa"/>
            <w:vAlign w:val="center"/>
          </w:tcPr>
          <w:p w:rsidR="00C74F1E" w:rsidRPr="00D3428B" w:rsidRDefault="00C74F1E" w:rsidP="007B031F">
            <w:pPr>
              <w:spacing w:before="60" w:after="60"/>
              <w:rPr>
                <w:sz w:val="20"/>
                <w:szCs w:val="20"/>
              </w:rPr>
            </w:pPr>
            <w:r>
              <w:rPr>
                <w:sz w:val="20"/>
                <w:szCs w:val="20"/>
              </w:rPr>
              <w:t>VTS services</w:t>
            </w:r>
          </w:p>
        </w:tc>
        <w:tc>
          <w:tcPr>
            <w:tcW w:w="4961" w:type="dxa"/>
            <w:vAlign w:val="center"/>
          </w:tcPr>
          <w:p w:rsidR="00C74F1E" w:rsidRPr="00D3428B" w:rsidRDefault="00C74F1E" w:rsidP="007B031F">
            <w:pPr>
              <w:spacing w:before="60" w:after="60"/>
              <w:rPr>
                <w:sz w:val="20"/>
                <w:szCs w:val="20"/>
              </w:rPr>
            </w:pPr>
            <w:r>
              <w:rPr>
                <w:sz w:val="20"/>
                <w:szCs w:val="20"/>
              </w:rPr>
              <w:t xml:space="preserve">ANNEX </w:t>
            </w:r>
            <w:ins w:id="262" w:author="Jens Kristian Jensen" w:date="2016-03-01T13:57:00Z">
              <w:r w:rsidR="005014EF">
                <w:rPr>
                  <w:sz w:val="20"/>
                  <w:szCs w:val="20"/>
                </w:rPr>
                <w:t>C</w:t>
              </w:r>
            </w:ins>
            <w:del w:id="263" w:author="Jens Kristian Jensen" w:date="2016-03-01T13:57:00Z">
              <w:r w:rsidDel="005014EF">
                <w:rPr>
                  <w:sz w:val="20"/>
                  <w:szCs w:val="20"/>
                </w:rPr>
                <w:delText>B</w:delText>
              </w:r>
            </w:del>
          </w:p>
        </w:tc>
      </w:tr>
      <w:tr w:rsidR="00C74F1E" w:rsidRPr="00D3428B" w:rsidTr="00C74F1E">
        <w:tc>
          <w:tcPr>
            <w:tcW w:w="3794" w:type="dxa"/>
            <w:vAlign w:val="center"/>
          </w:tcPr>
          <w:p w:rsidR="00C74F1E" w:rsidRPr="00D3428B" w:rsidRDefault="00C74F1E" w:rsidP="007B031F">
            <w:pPr>
              <w:spacing w:before="60" w:after="60"/>
              <w:rPr>
                <w:sz w:val="20"/>
                <w:szCs w:val="20"/>
              </w:rPr>
            </w:pPr>
            <w:r>
              <w:rPr>
                <w:sz w:val="20"/>
                <w:szCs w:val="20"/>
              </w:rPr>
              <w:t>Waterways</w:t>
            </w:r>
          </w:p>
        </w:tc>
        <w:tc>
          <w:tcPr>
            <w:tcW w:w="4961" w:type="dxa"/>
            <w:vAlign w:val="center"/>
          </w:tcPr>
          <w:p w:rsidR="00C74F1E" w:rsidRPr="00D3428B" w:rsidRDefault="00C74F1E" w:rsidP="007B031F">
            <w:pPr>
              <w:spacing w:before="60" w:after="60"/>
              <w:rPr>
                <w:sz w:val="20"/>
                <w:szCs w:val="20"/>
              </w:rPr>
            </w:pPr>
            <w:r>
              <w:rPr>
                <w:sz w:val="20"/>
                <w:szCs w:val="20"/>
              </w:rPr>
              <w:t xml:space="preserve">ANNEX </w:t>
            </w:r>
            <w:ins w:id="264" w:author="Jens Kristian Jensen" w:date="2016-03-01T13:57:00Z">
              <w:r w:rsidR="005014EF">
                <w:rPr>
                  <w:sz w:val="20"/>
                  <w:szCs w:val="20"/>
                </w:rPr>
                <w:t>D</w:t>
              </w:r>
            </w:ins>
            <w:del w:id="265" w:author="Jens Kristian Jensen" w:date="2016-03-01T13:57:00Z">
              <w:r w:rsidDel="005014EF">
                <w:rPr>
                  <w:sz w:val="20"/>
                  <w:szCs w:val="20"/>
                </w:rPr>
                <w:delText>C</w:delText>
              </w:r>
            </w:del>
          </w:p>
        </w:tc>
      </w:tr>
      <w:tr w:rsidR="00B705E5" w:rsidRPr="00D3428B" w:rsidTr="00C74F1E">
        <w:tc>
          <w:tcPr>
            <w:tcW w:w="3794" w:type="dxa"/>
            <w:vAlign w:val="center"/>
          </w:tcPr>
          <w:p w:rsidR="00B705E5" w:rsidRPr="00202A48" w:rsidRDefault="00B705E5" w:rsidP="00202A48">
            <w:pPr>
              <w:spacing w:before="60" w:after="60"/>
              <w:rPr>
                <w:i/>
                <w:sz w:val="20"/>
                <w:szCs w:val="20"/>
              </w:rPr>
            </w:pPr>
            <w:r w:rsidRPr="00202A48">
              <w:rPr>
                <w:i/>
                <w:sz w:val="20"/>
                <w:szCs w:val="20"/>
              </w:rPr>
              <w:t>To be determined based upon future ne</w:t>
            </w:r>
            <w:r w:rsidR="00202A48" w:rsidRPr="00202A48">
              <w:rPr>
                <w:i/>
                <w:sz w:val="20"/>
                <w:szCs w:val="20"/>
              </w:rPr>
              <w:t>ed and development of additional requirements</w:t>
            </w:r>
          </w:p>
        </w:tc>
        <w:tc>
          <w:tcPr>
            <w:tcW w:w="4961" w:type="dxa"/>
            <w:vAlign w:val="center"/>
          </w:tcPr>
          <w:p w:rsidR="00B705E5" w:rsidRDefault="00B705E5" w:rsidP="007B031F">
            <w:pPr>
              <w:spacing w:before="60" w:after="60"/>
              <w:rPr>
                <w:sz w:val="20"/>
                <w:szCs w:val="20"/>
              </w:rPr>
            </w:pPr>
          </w:p>
        </w:tc>
      </w:tr>
      <w:tr w:rsidR="00B705E5" w:rsidRPr="00D3428B" w:rsidDel="001559DF" w:rsidTr="00C74F1E">
        <w:trPr>
          <w:del w:id="266" w:author="Jens Kristian Jensen" w:date="2016-03-01T14:31:00Z"/>
        </w:trPr>
        <w:tc>
          <w:tcPr>
            <w:tcW w:w="3794" w:type="dxa"/>
            <w:vAlign w:val="center"/>
          </w:tcPr>
          <w:p w:rsidR="00B705E5" w:rsidDel="001559DF" w:rsidRDefault="00202A48" w:rsidP="007B031F">
            <w:pPr>
              <w:spacing w:before="60" w:after="60"/>
              <w:rPr>
                <w:del w:id="267" w:author="Jens Kristian Jensen" w:date="2016-03-01T14:31:00Z"/>
                <w:sz w:val="20"/>
                <w:szCs w:val="20"/>
              </w:rPr>
            </w:pPr>
            <w:del w:id="268" w:author="Jens Kristian Jensen" w:date="2016-03-01T14:31:00Z">
              <w:r w:rsidRPr="00202A48" w:rsidDel="001559DF">
                <w:rPr>
                  <w:i/>
                  <w:sz w:val="20"/>
                  <w:szCs w:val="20"/>
                </w:rPr>
                <w:delText>To be determined based upon future need and development of additional requirements</w:delText>
              </w:r>
            </w:del>
          </w:p>
        </w:tc>
        <w:tc>
          <w:tcPr>
            <w:tcW w:w="4961" w:type="dxa"/>
            <w:vAlign w:val="center"/>
          </w:tcPr>
          <w:p w:rsidR="00B705E5" w:rsidDel="001559DF" w:rsidRDefault="00B705E5" w:rsidP="007B031F">
            <w:pPr>
              <w:spacing w:before="60" w:after="60"/>
              <w:rPr>
                <w:del w:id="269" w:author="Jens Kristian Jensen" w:date="2016-03-01T14:31:00Z"/>
                <w:sz w:val="20"/>
                <w:szCs w:val="20"/>
              </w:rPr>
            </w:pPr>
          </w:p>
        </w:tc>
      </w:tr>
    </w:tbl>
    <w:p w:rsidR="00857BFA" w:rsidRDefault="00857BFA" w:rsidP="00857BFA">
      <w:pPr>
        <w:pStyle w:val="BodyText"/>
      </w:pPr>
    </w:p>
    <w:p w:rsidR="00C74F1E" w:rsidRPr="00857BFA" w:rsidRDefault="00C74F1E" w:rsidP="00857BFA">
      <w:pPr>
        <w:pStyle w:val="BodyText"/>
      </w:pPr>
    </w:p>
    <w:p w:rsidR="00857BFA" w:rsidRDefault="00857BFA" w:rsidP="00857BFA">
      <w:pPr>
        <w:pStyle w:val="AnnexHeading1"/>
      </w:pPr>
      <w:r>
        <w:br w:type="page"/>
      </w:r>
    </w:p>
    <w:p w:rsidR="005014EF" w:rsidRDefault="005014EF" w:rsidP="005014EF">
      <w:pPr>
        <w:pStyle w:val="Annex"/>
        <w:rPr>
          <w:ins w:id="270" w:author="Jens Kristian Jensen" w:date="2016-03-01T13:56:00Z"/>
        </w:rPr>
      </w:pPr>
      <w:ins w:id="271" w:author="Jens Kristian Jensen" w:date="2016-03-01T13:56:00Z">
        <w:r>
          <w:lastRenderedPageBreak/>
          <w:t>Registered governing organizations under MRN</w:t>
        </w:r>
      </w:ins>
      <w:ins w:id="272" w:author="Jens Kristian Jensen" w:date="2016-03-01T14:05:00Z">
        <w:r w:rsidR="007C757F">
          <w:t>(x)</w:t>
        </w:r>
      </w:ins>
    </w:p>
    <w:tbl>
      <w:tblPr>
        <w:tblStyle w:val="TableGrid"/>
        <w:tblW w:w="0" w:type="auto"/>
        <w:tblInd w:w="-743" w:type="dxa"/>
        <w:tblLayout w:type="fixed"/>
        <w:tblLook w:val="04A0" w:firstRow="1" w:lastRow="0" w:firstColumn="1" w:lastColumn="0" w:noHBand="0" w:noVBand="1"/>
        <w:tblPrChange w:id="273" w:author="Jens Kristian Jensen" w:date="2016-03-04T10:08:00Z">
          <w:tblPr>
            <w:tblStyle w:val="TableGrid"/>
            <w:tblW w:w="0" w:type="auto"/>
            <w:tblLook w:val="04A0" w:firstRow="1" w:lastRow="0" w:firstColumn="1" w:lastColumn="0" w:noHBand="0" w:noVBand="1"/>
          </w:tblPr>
        </w:tblPrChange>
      </w:tblPr>
      <w:tblGrid>
        <w:gridCol w:w="1702"/>
        <w:gridCol w:w="1843"/>
        <w:gridCol w:w="2551"/>
        <w:gridCol w:w="2268"/>
        <w:gridCol w:w="1949"/>
        <w:tblGridChange w:id="274">
          <w:tblGrid>
            <w:gridCol w:w="1633"/>
            <w:gridCol w:w="1708"/>
            <w:gridCol w:w="2980"/>
            <w:gridCol w:w="3249"/>
            <w:gridCol w:w="3249"/>
          </w:tblGrid>
        </w:tblGridChange>
      </w:tblGrid>
      <w:tr w:rsidR="00335041" w:rsidRPr="000645B4" w:rsidTr="000645B4">
        <w:trPr>
          <w:ins w:id="275" w:author="Jens Kristian Jensen" w:date="2016-03-01T14:00:00Z"/>
        </w:trPr>
        <w:tc>
          <w:tcPr>
            <w:tcW w:w="1702" w:type="dxa"/>
            <w:tcPrChange w:id="276" w:author="Jens Kristian Jensen" w:date="2016-03-04T10:08:00Z">
              <w:tcPr>
                <w:tcW w:w="1668" w:type="dxa"/>
              </w:tcPr>
            </w:tcPrChange>
          </w:tcPr>
          <w:p w:rsidR="00335041" w:rsidRPr="000645B4" w:rsidRDefault="00335041">
            <w:pPr>
              <w:pStyle w:val="BodyText"/>
              <w:rPr>
                <w:ins w:id="277" w:author="Jens Kristian Jensen" w:date="2016-03-01T14:00:00Z"/>
                <w:b/>
                <w:rPrChange w:id="278" w:author="Jens Kristian Jensen" w:date="2016-03-04T10:08:00Z">
                  <w:rPr>
                    <w:ins w:id="279" w:author="Jens Kristian Jensen" w:date="2016-03-01T14:00:00Z"/>
                    <w:b/>
                    <w:bCs/>
                    <w:caps/>
                  </w:rPr>
                </w:rPrChange>
              </w:rPr>
              <w:pPrChange w:id="280" w:author="Jens Kristian Jensen" w:date="2016-03-04T10:08:00Z">
                <w:pPr>
                  <w:tabs>
                    <w:tab w:val="left" w:pos="567"/>
                    <w:tab w:val="right" w:pos="9639"/>
                  </w:tabs>
                  <w:spacing w:before="120"/>
                  <w:ind w:left="567" w:right="142" w:hanging="567"/>
                  <w:jc w:val="both"/>
                </w:pPr>
              </w:pPrChange>
            </w:pPr>
            <w:ins w:id="281" w:author="Jens Kristian Jensen" w:date="2016-03-01T14:01:00Z">
              <w:r w:rsidRPr="000645B4">
                <w:rPr>
                  <w:b/>
                  <w:rPrChange w:id="282" w:author="Jens Kristian Jensen" w:date="2016-03-04T10:08:00Z">
                    <w:rPr/>
                  </w:rPrChange>
                </w:rPr>
                <w:t>Governing Organization</w:t>
              </w:r>
            </w:ins>
          </w:p>
        </w:tc>
        <w:tc>
          <w:tcPr>
            <w:tcW w:w="1843" w:type="dxa"/>
            <w:tcPrChange w:id="283" w:author="Jens Kristian Jensen" w:date="2016-03-04T10:08:00Z">
              <w:tcPr>
                <w:tcW w:w="1701" w:type="dxa"/>
              </w:tcPr>
            </w:tcPrChange>
          </w:tcPr>
          <w:p w:rsidR="00335041" w:rsidRPr="000645B4" w:rsidRDefault="00335041">
            <w:pPr>
              <w:pStyle w:val="BodyText"/>
              <w:rPr>
                <w:ins w:id="284" w:author="Jens Kristian Jensen" w:date="2016-03-01T14:00:00Z"/>
                <w:b/>
                <w:rPrChange w:id="285" w:author="Jens Kristian Jensen" w:date="2016-03-04T10:08:00Z">
                  <w:rPr>
                    <w:ins w:id="286" w:author="Jens Kristian Jensen" w:date="2016-03-01T14:00:00Z"/>
                  </w:rPr>
                </w:rPrChange>
              </w:rPr>
              <w:pPrChange w:id="287" w:author="Jens Kristian Jensen" w:date="2016-03-04T10:08:00Z">
                <w:pPr/>
              </w:pPrChange>
            </w:pPr>
            <w:ins w:id="288" w:author="Jens Kristian Jensen" w:date="2016-03-01T14:01:00Z">
              <w:r w:rsidRPr="000645B4">
                <w:rPr>
                  <w:b/>
                  <w:rPrChange w:id="289" w:author="Jens Kristian Jensen" w:date="2016-03-04T10:08:00Z">
                    <w:rPr/>
                  </w:rPrChange>
                </w:rPr>
                <w:t>Namespace</w:t>
              </w:r>
            </w:ins>
            <w:ins w:id="290" w:author="Jens Kristian Jensen" w:date="2016-03-01T14:52:00Z">
              <w:r w:rsidRPr="000645B4">
                <w:rPr>
                  <w:b/>
                </w:rPr>
                <w:t>(s)</w:t>
              </w:r>
            </w:ins>
          </w:p>
        </w:tc>
        <w:tc>
          <w:tcPr>
            <w:tcW w:w="2551" w:type="dxa"/>
            <w:tcPrChange w:id="291" w:author="Jens Kristian Jensen" w:date="2016-03-04T10:08:00Z">
              <w:tcPr>
                <w:tcW w:w="3751" w:type="dxa"/>
              </w:tcPr>
            </w:tcPrChange>
          </w:tcPr>
          <w:p w:rsidR="00335041" w:rsidRPr="000645B4" w:rsidRDefault="00335041">
            <w:pPr>
              <w:pStyle w:val="BodyText"/>
              <w:rPr>
                <w:ins w:id="292" w:author="Jens Kristian Jensen" w:date="2016-03-01T14:00:00Z"/>
                <w:b/>
                <w:rPrChange w:id="293" w:author="Jens Kristian Jensen" w:date="2016-03-04T10:08:00Z">
                  <w:rPr>
                    <w:ins w:id="294" w:author="Jens Kristian Jensen" w:date="2016-03-01T14:00:00Z"/>
                  </w:rPr>
                </w:rPrChange>
              </w:rPr>
              <w:pPrChange w:id="295" w:author="Jens Kristian Jensen" w:date="2016-03-04T10:08:00Z">
                <w:pPr/>
              </w:pPrChange>
            </w:pPr>
            <w:ins w:id="296" w:author="Jens Kristian Jensen" w:date="2016-03-01T14:54:00Z">
              <w:r w:rsidRPr="000645B4">
                <w:rPr>
                  <w:b/>
                </w:rPr>
                <w:t>Documentation reference</w:t>
              </w:r>
            </w:ins>
          </w:p>
        </w:tc>
        <w:tc>
          <w:tcPr>
            <w:tcW w:w="2268" w:type="dxa"/>
            <w:tcPrChange w:id="297" w:author="Jens Kristian Jensen" w:date="2016-03-04T10:08:00Z">
              <w:tcPr>
                <w:tcW w:w="2374" w:type="dxa"/>
              </w:tcPr>
            </w:tcPrChange>
          </w:tcPr>
          <w:p w:rsidR="00335041" w:rsidRPr="000645B4" w:rsidRDefault="00335041">
            <w:pPr>
              <w:pStyle w:val="BodyText"/>
              <w:rPr>
                <w:ins w:id="298" w:author="Jens Kristian Jensen" w:date="2016-03-01T14:00:00Z"/>
                <w:b/>
                <w:rPrChange w:id="299" w:author="Jens Kristian Jensen" w:date="2016-03-04T10:08:00Z">
                  <w:rPr>
                    <w:ins w:id="300" w:author="Jens Kristian Jensen" w:date="2016-03-01T14:00:00Z"/>
                  </w:rPr>
                </w:rPrChange>
              </w:rPr>
              <w:pPrChange w:id="301" w:author="Jens Kristian Jensen" w:date="2016-03-04T10:08:00Z">
                <w:pPr/>
              </w:pPrChange>
            </w:pPr>
            <w:ins w:id="302" w:author="Jens Kristian Jensen" w:date="2016-03-01T14:48:00Z">
              <w:r w:rsidRPr="000645B4">
                <w:rPr>
                  <w:b/>
                </w:rPr>
                <w:t>Website</w:t>
              </w:r>
            </w:ins>
            <w:ins w:id="303" w:author="Jens Kristian Jensen" w:date="2016-03-01T15:38:00Z">
              <w:r w:rsidR="007C6136" w:rsidRPr="000645B4">
                <w:rPr>
                  <w:b/>
                </w:rPr>
                <w:t xml:space="preserve"> / point of contact</w:t>
              </w:r>
            </w:ins>
          </w:p>
        </w:tc>
        <w:tc>
          <w:tcPr>
            <w:tcW w:w="1949" w:type="dxa"/>
            <w:tcPrChange w:id="304" w:author="Jens Kristian Jensen" w:date="2016-03-04T10:08:00Z">
              <w:tcPr>
                <w:tcW w:w="3249" w:type="dxa"/>
              </w:tcPr>
            </w:tcPrChange>
          </w:tcPr>
          <w:p w:rsidR="00335041" w:rsidRPr="000645B4" w:rsidRDefault="00335041">
            <w:pPr>
              <w:pStyle w:val="BodyText"/>
              <w:rPr>
                <w:ins w:id="305" w:author="Jens Kristian Jensen" w:date="2016-03-01T14:53:00Z"/>
                <w:b/>
              </w:rPr>
              <w:pPrChange w:id="306" w:author="Jens Kristian Jensen" w:date="2016-03-04T10:08:00Z">
                <w:pPr/>
              </w:pPrChange>
            </w:pPr>
            <w:ins w:id="307" w:author="Jens Kristian Jensen" w:date="2016-03-01T14:53:00Z">
              <w:r w:rsidRPr="000645B4">
                <w:rPr>
                  <w:b/>
                </w:rPr>
                <w:t>Notes</w:t>
              </w:r>
            </w:ins>
          </w:p>
        </w:tc>
      </w:tr>
      <w:tr w:rsidR="00335041" w:rsidRPr="007C6136" w:rsidTr="000645B4">
        <w:trPr>
          <w:ins w:id="308" w:author="Jens Kristian Jensen" w:date="2016-03-01T14:00:00Z"/>
        </w:trPr>
        <w:tc>
          <w:tcPr>
            <w:tcW w:w="1702" w:type="dxa"/>
            <w:tcPrChange w:id="309" w:author="Jens Kristian Jensen" w:date="2016-03-04T10:08:00Z">
              <w:tcPr>
                <w:tcW w:w="1668" w:type="dxa"/>
              </w:tcPr>
            </w:tcPrChange>
          </w:tcPr>
          <w:p w:rsidR="00335041" w:rsidRPr="000645B4" w:rsidRDefault="00335041">
            <w:pPr>
              <w:pStyle w:val="BodyText"/>
              <w:rPr>
                <w:ins w:id="310" w:author="Jens Kristian Jensen" w:date="2016-03-01T14:00:00Z"/>
                <w:sz w:val="18"/>
                <w:rPrChange w:id="311" w:author="Jens Kristian Jensen" w:date="2016-03-04T10:08:00Z">
                  <w:rPr>
                    <w:ins w:id="312" w:author="Jens Kristian Jensen" w:date="2016-03-01T14:00:00Z"/>
                  </w:rPr>
                </w:rPrChange>
              </w:rPr>
              <w:pPrChange w:id="313" w:author="Jens Kristian Jensen" w:date="2016-03-04T10:08:00Z">
                <w:pPr/>
              </w:pPrChange>
            </w:pPr>
            <w:ins w:id="314" w:author="Jens Kristian Jensen" w:date="2016-03-01T14:02:00Z">
              <w:r w:rsidRPr="000645B4">
                <w:rPr>
                  <w:sz w:val="18"/>
                  <w:rPrChange w:id="315" w:author="Jens Kristian Jensen" w:date="2016-03-04T10:08:00Z">
                    <w:rPr/>
                  </w:rPrChange>
                </w:rPr>
                <w:t>IALA</w:t>
              </w:r>
            </w:ins>
          </w:p>
        </w:tc>
        <w:tc>
          <w:tcPr>
            <w:tcW w:w="1843" w:type="dxa"/>
            <w:tcPrChange w:id="316" w:author="Jens Kristian Jensen" w:date="2016-03-04T10:08:00Z">
              <w:tcPr>
                <w:tcW w:w="1701" w:type="dxa"/>
              </w:tcPr>
            </w:tcPrChange>
          </w:tcPr>
          <w:p w:rsidR="00335041" w:rsidRPr="000645B4" w:rsidRDefault="00335041">
            <w:pPr>
              <w:pStyle w:val="BodyText"/>
              <w:rPr>
                <w:ins w:id="317" w:author="Jens Kristian Jensen" w:date="2016-03-01T14:52:00Z"/>
                <w:sz w:val="18"/>
                <w:rPrChange w:id="318" w:author="Jens Kristian Jensen" w:date="2016-03-04T10:08:00Z">
                  <w:rPr>
                    <w:ins w:id="319" w:author="Jens Kristian Jensen" w:date="2016-03-01T14:52:00Z"/>
                    <w:b/>
                    <w:bCs/>
                    <w:caps/>
                  </w:rPr>
                </w:rPrChange>
              </w:rPr>
              <w:pPrChange w:id="320" w:author="Jens Kristian Jensen" w:date="2016-03-04T10:08:00Z">
                <w:pPr>
                  <w:tabs>
                    <w:tab w:val="left" w:pos="567"/>
                    <w:tab w:val="right" w:pos="9639"/>
                  </w:tabs>
                  <w:spacing w:before="120"/>
                  <w:ind w:left="567" w:right="142" w:hanging="567"/>
                  <w:jc w:val="both"/>
                </w:pPr>
              </w:pPrChange>
            </w:pPr>
            <w:ins w:id="321" w:author="Jens Kristian Jensen" w:date="2016-03-01T14:02:00Z">
              <w:r w:rsidRPr="000645B4">
                <w:rPr>
                  <w:sz w:val="18"/>
                  <w:rPrChange w:id="322" w:author="Jens Kristian Jensen" w:date="2016-03-04T10:08:00Z">
                    <w:rPr/>
                  </w:rPrChange>
                </w:rPr>
                <w:t>urn:mrn:iala</w:t>
              </w:r>
            </w:ins>
            <w:ins w:id="323" w:author="Jens Kristian Jensen" w:date="2016-03-01T14:49:00Z">
              <w:r w:rsidRPr="000645B4">
                <w:rPr>
                  <w:sz w:val="18"/>
                  <w:rPrChange w:id="324" w:author="Jens Kristian Jensen" w:date="2016-03-04T10:08:00Z">
                    <w:rPr/>
                  </w:rPrChange>
                </w:rPr>
                <w:t>:</w:t>
              </w:r>
            </w:ins>
          </w:p>
          <w:p w:rsidR="00335041" w:rsidRPr="000645B4" w:rsidRDefault="00335041">
            <w:pPr>
              <w:pStyle w:val="BodyText"/>
              <w:rPr>
                <w:ins w:id="325" w:author="Jens Kristian Jensen" w:date="2016-03-01T14:00:00Z"/>
                <w:sz w:val="18"/>
                <w:rPrChange w:id="326" w:author="Jens Kristian Jensen" w:date="2016-03-04T10:08:00Z">
                  <w:rPr>
                    <w:ins w:id="327" w:author="Jens Kristian Jensen" w:date="2016-03-01T14:00:00Z"/>
                  </w:rPr>
                </w:rPrChange>
              </w:rPr>
              <w:pPrChange w:id="328" w:author="Jens Kristian Jensen" w:date="2016-03-04T10:08:00Z">
                <w:pPr/>
              </w:pPrChange>
            </w:pPr>
            <w:ins w:id="329" w:author="Jens Kristian Jensen" w:date="2016-03-01T14:52:00Z">
              <w:r w:rsidRPr="000645B4">
                <w:rPr>
                  <w:sz w:val="18"/>
                  <w:rPrChange w:id="330" w:author="Jens Kristian Jensen" w:date="2016-03-04T10:08:00Z">
                    <w:rPr/>
                  </w:rPrChange>
                </w:rPr>
                <w:t>urn:mrnx:iala:</w:t>
              </w:r>
            </w:ins>
          </w:p>
        </w:tc>
        <w:tc>
          <w:tcPr>
            <w:tcW w:w="2551" w:type="dxa"/>
            <w:tcPrChange w:id="331" w:author="Jens Kristian Jensen" w:date="2016-03-04T10:08:00Z">
              <w:tcPr>
                <w:tcW w:w="3751" w:type="dxa"/>
              </w:tcPr>
            </w:tcPrChange>
          </w:tcPr>
          <w:p w:rsidR="00335041" w:rsidRPr="000645B4" w:rsidRDefault="00335041">
            <w:pPr>
              <w:pStyle w:val="BodyText"/>
              <w:rPr>
                <w:ins w:id="332" w:author="Jens Kristian Jensen" w:date="2016-03-01T14:03:00Z"/>
                <w:sz w:val="18"/>
                <w:rPrChange w:id="333" w:author="Jens Kristian Jensen" w:date="2016-03-04T10:08:00Z">
                  <w:rPr>
                    <w:ins w:id="334" w:author="Jens Kristian Jensen" w:date="2016-03-01T14:03:00Z"/>
                    <w:b/>
                    <w:bCs/>
                    <w:caps/>
                  </w:rPr>
                </w:rPrChange>
              </w:rPr>
              <w:pPrChange w:id="335" w:author="Jens Kristian Jensen" w:date="2016-03-04T10:08:00Z">
                <w:pPr>
                  <w:tabs>
                    <w:tab w:val="left" w:pos="567"/>
                    <w:tab w:val="right" w:pos="9639"/>
                  </w:tabs>
                  <w:spacing w:before="120"/>
                  <w:ind w:left="567" w:right="142" w:hanging="567"/>
                  <w:jc w:val="both"/>
                </w:pPr>
              </w:pPrChange>
            </w:pPr>
            <w:ins w:id="336" w:author="Jens Kristian Jensen" w:date="2016-03-01T14:03:00Z">
              <w:r w:rsidRPr="000645B4">
                <w:rPr>
                  <w:sz w:val="18"/>
                  <w:rPrChange w:id="337" w:author="Jens Kristian Jensen" w:date="2016-03-04T10:08:00Z">
                    <w:rPr/>
                  </w:rPrChange>
                </w:rPr>
                <w:t xml:space="preserve">IALA </w:t>
              </w:r>
            </w:ins>
            <w:ins w:id="338" w:author="Jens Kristian Jensen" w:date="2016-03-01T14:02:00Z">
              <w:r w:rsidRPr="000645B4">
                <w:rPr>
                  <w:sz w:val="18"/>
                  <w:rPrChange w:id="339" w:author="Jens Kristian Jensen" w:date="2016-03-04T10:08:00Z">
                    <w:rPr/>
                  </w:rPrChange>
                </w:rPr>
                <w:t xml:space="preserve">Guideline </w:t>
              </w:r>
              <w:r w:rsidRPr="000645B4">
                <w:rPr>
                  <w:sz w:val="18"/>
                  <w:highlight w:val="yellow"/>
                  <w:rPrChange w:id="340" w:author="Jens Kristian Jensen" w:date="2016-03-04T10:08:00Z">
                    <w:rPr/>
                  </w:rPrChange>
                </w:rPr>
                <w:t>####</w:t>
              </w:r>
            </w:ins>
          </w:p>
          <w:p w:rsidR="00335041" w:rsidRPr="000645B4" w:rsidRDefault="00335041">
            <w:pPr>
              <w:pStyle w:val="BodyText"/>
              <w:rPr>
                <w:ins w:id="341" w:author="Jens Kristian Jensen" w:date="2016-03-01T14:00:00Z"/>
                <w:sz w:val="18"/>
                <w:rPrChange w:id="342" w:author="Jens Kristian Jensen" w:date="2016-03-04T10:08:00Z">
                  <w:rPr>
                    <w:ins w:id="343" w:author="Jens Kristian Jensen" w:date="2016-03-01T14:00:00Z"/>
                  </w:rPr>
                </w:rPrChange>
              </w:rPr>
              <w:pPrChange w:id="344" w:author="Jens Kristian Jensen" w:date="2016-03-04T10:08:00Z">
                <w:pPr/>
              </w:pPrChange>
            </w:pPr>
            <w:ins w:id="345" w:author="Jens Kristian Jensen" w:date="2016-03-01T14:03:00Z">
              <w:r w:rsidRPr="000645B4">
                <w:rPr>
                  <w:sz w:val="18"/>
                  <w:rPrChange w:id="346" w:author="Jens Kristian Jensen" w:date="2016-03-04T10:08:00Z">
                    <w:rPr/>
                  </w:rPrChange>
                </w:rPr>
                <w:t>(This document)</w:t>
              </w:r>
            </w:ins>
          </w:p>
        </w:tc>
        <w:tc>
          <w:tcPr>
            <w:tcW w:w="2268" w:type="dxa"/>
            <w:tcPrChange w:id="347" w:author="Jens Kristian Jensen" w:date="2016-03-04T10:08:00Z">
              <w:tcPr>
                <w:tcW w:w="2374" w:type="dxa"/>
              </w:tcPr>
            </w:tcPrChange>
          </w:tcPr>
          <w:p w:rsidR="00335041" w:rsidRPr="000645B4" w:rsidRDefault="00335041">
            <w:pPr>
              <w:pStyle w:val="BodyText"/>
              <w:rPr>
                <w:ins w:id="348" w:author="Jens Kristian Jensen" w:date="2016-03-01T14:00:00Z"/>
                <w:sz w:val="18"/>
                <w:rPrChange w:id="349" w:author="Jens Kristian Jensen" w:date="2016-03-04T10:08:00Z">
                  <w:rPr>
                    <w:ins w:id="350" w:author="Jens Kristian Jensen" w:date="2016-03-01T14:00:00Z"/>
                    <w:b/>
                    <w:bCs/>
                    <w:caps/>
                  </w:rPr>
                </w:rPrChange>
              </w:rPr>
              <w:pPrChange w:id="351" w:author="Jens Kristian Jensen" w:date="2016-03-04T10:08:00Z">
                <w:pPr>
                  <w:tabs>
                    <w:tab w:val="left" w:pos="567"/>
                    <w:tab w:val="right" w:pos="9639"/>
                  </w:tabs>
                  <w:spacing w:before="120"/>
                  <w:ind w:left="567" w:right="142" w:hanging="567"/>
                  <w:jc w:val="both"/>
                </w:pPr>
              </w:pPrChange>
            </w:pPr>
            <w:ins w:id="352" w:author="Jens Kristian Jensen" w:date="2016-03-01T14:49:00Z">
              <w:r w:rsidRPr="000645B4">
                <w:rPr>
                  <w:sz w:val="18"/>
                  <w:rPrChange w:id="353" w:author="Jens Kristian Jensen" w:date="2016-03-04T10:08:00Z">
                    <w:rPr/>
                  </w:rPrChange>
                </w:rPr>
                <w:t>http://www.iala-aism.org/products/publications/</w:t>
              </w:r>
            </w:ins>
          </w:p>
        </w:tc>
        <w:tc>
          <w:tcPr>
            <w:tcW w:w="1949" w:type="dxa"/>
            <w:tcPrChange w:id="354" w:author="Jens Kristian Jensen" w:date="2016-03-04T10:08:00Z">
              <w:tcPr>
                <w:tcW w:w="3249" w:type="dxa"/>
              </w:tcPr>
            </w:tcPrChange>
          </w:tcPr>
          <w:p w:rsidR="00335041" w:rsidRPr="000645B4" w:rsidRDefault="00335041">
            <w:pPr>
              <w:pStyle w:val="BodyText"/>
              <w:rPr>
                <w:ins w:id="355" w:author="Jens Kristian Jensen" w:date="2016-03-01T14:53:00Z"/>
                <w:sz w:val="18"/>
                <w:rPrChange w:id="356" w:author="Jens Kristian Jensen" w:date="2016-03-04T10:08:00Z">
                  <w:rPr>
                    <w:ins w:id="357" w:author="Jens Kristian Jensen" w:date="2016-03-01T14:53:00Z"/>
                  </w:rPr>
                </w:rPrChange>
              </w:rPr>
              <w:pPrChange w:id="358" w:author="Jens Kristian Jensen" w:date="2016-03-04T10:08:00Z">
                <w:pPr/>
              </w:pPrChange>
            </w:pPr>
          </w:p>
        </w:tc>
      </w:tr>
      <w:tr w:rsidR="00335041" w:rsidRPr="007C6136" w:rsidTr="000645B4">
        <w:trPr>
          <w:ins w:id="359" w:author="Jens Kristian Jensen" w:date="2016-03-01T14:00:00Z"/>
        </w:trPr>
        <w:tc>
          <w:tcPr>
            <w:tcW w:w="1702" w:type="dxa"/>
            <w:tcPrChange w:id="360" w:author="Jens Kristian Jensen" w:date="2016-03-04T10:08:00Z">
              <w:tcPr>
                <w:tcW w:w="1668" w:type="dxa"/>
              </w:tcPr>
            </w:tcPrChange>
          </w:tcPr>
          <w:p w:rsidR="000645B4" w:rsidRDefault="00335041">
            <w:pPr>
              <w:pStyle w:val="BodyText"/>
              <w:rPr>
                <w:ins w:id="361" w:author="Jens Kristian Jensen" w:date="2016-03-04T10:09:00Z"/>
                <w:sz w:val="18"/>
              </w:rPr>
              <w:pPrChange w:id="362" w:author="Jens Kristian Jensen" w:date="2016-03-04T10:08:00Z">
                <w:pPr/>
              </w:pPrChange>
            </w:pPr>
            <w:ins w:id="363" w:author="Jens Kristian Jensen" w:date="2016-03-01T14:53:00Z">
              <w:r w:rsidRPr="000645B4">
                <w:rPr>
                  <w:sz w:val="18"/>
                  <w:rPrChange w:id="364" w:author="Jens Kristian Jensen" w:date="2016-03-04T10:08:00Z">
                    <w:rPr/>
                  </w:rPrChange>
                </w:rPr>
                <w:t>STM Validation</w:t>
              </w:r>
            </w:ins>
          </w:p>
          <w:p w:rsidR="00335041" w:rsidRPr="000645B4" w:rsidRDefault="00335041">
            <w:pPr>
              <w:pStyle w:val="BodyText"/>
              <w:rPr>
                <w:ins w:id="365" w:author="Jens Kristian Jensen" w:date="2016-03-01T14:00:00Z"/>
                <w:sz w:val="18"/>
                <w:rPrChange w:id="366" w:author="Jens Kristian Jensen" w:date="2016-03-04T10:08:00Z">
                  <w:rPr>
                    <w:ins w:id="367" w:author="Jens Kristian Jensen" w:date="2016-03-01T14:00:00Z"/>
                  </w:rPr>
                </w:rPrChange>
              </w:rPr>
              <w:pPrChange w:id="368" w:author="Jens Kristian Jensen" w:date="2016-03-04T10:08:00Z">
                <w:pPr/>
              </w:pPrChange>
            </w:pPr>
            <w:ins w:id="369" w:author="Jens Kristian Jensen" w:date="2016-03-01T14:53:00Z">
              <w:r w:rsidRPr="000645B4">
                <w:rPr>
                  <w:sz w:val="18"/>
                  <w:rPrChange w:id="370" w:author="Jens Kristian Jensen" w:date="2016-03-04T10:08:00Z">
                    <w:rPr/>
                  </w:rPrChange>
                </w:rPr>
                <w:t>project</w:t>
              </w:r>
            </w:ins>
          </w:p>
        </w:tc>
        <w:tc>
          <w:tcPr>
            <w:tcW w:w="1843" w:type="dxa"/>
            <w:tcPrChange w:id="371" w:author="Jens Kristian Jensen" w:date="2016-03-04T10:08:00Z">
              <w:tcPr>
                <w:tcW w:w="1701" w:type="dxa"/>
              </w:tcPr>
            </w:tcPrChange>
          </w:tcPr>
          <w:p w:rsidR="00335041" w:rsidRPr="000645B4" w:rsidRDefault="00335041">
            <w:pPr>
              <w:pStyle w:val="BodyText"/>
              <w:rPr>
                <w:ins w:id="372" w:author="Jens Kristian Jensen" w:date="2016-03-01T14:00:00Z"/>
                <w:sz w:val="18"/>
                <w:rPrChange w:id="373" w:author="Jens Kristian Jensen" w:date="2016-03-04T10:08:00Z">
                  <w:rPr>
                    <w:ins w:id="374" w:author="Jens Kristian Jensen" w:date="2016-03-01T14:00:00Z"/>
                    <w:b/>
                    <w:bCs/>
                    <w:caps/>
                  </w:rPr>
                </w:rPrChange>
              </w:rPr>
              <w:pPrChange w:id="375" w:author="Jens Kristian Jensen" w:date="2016-03-04T10:08:00Z">
                <w:pPr>
                  <w:tabs>
                    <w:tab w:val="left" w:pos="567"/>
                    <w:tab w:val="right" w:pos="9639"/>
                  </w:tabs>
                  <w:spacing w:before="120"/>
                  <w:ind w:left="567" w:right="142" w:hanging="567"/>
                  <w:jc w:val="both"/>
                </w:pPr>
              </w:pPrChange>
            </w:pPr>
            <w:ins w:id="376" w:author="Jens Kristian Jensen" w:date="2016-03-01T14:53:00Z">
              <w:r w:rsidRPr="000645B4">
                <w:rPr>
                  <w:sz w:val="18"/>
                  <w:rPrChange w:id="377" w:author="Jens Kristian Jensen" w:date="2016-03-04T10:08:00Z">
                    <w:rPr/>
                  </w:rPrChange>
                </w:rPr>
                <w:t>urn:mrn</w:t>
              </w:r>
            </w:ins>
            <w:ins w:id="378" w:author="Jens Kristian Jensen" w:date="2016-03-01T14:59:00Z">
              <w:r w:rsidRPr="000645B4">
                <w:rPr>
                  <w:sz w:val="18"/>
                  <w:rPrChange w:id="379" w:author="Jens Kristian Jensen" w:date="2016-03-04T10:08:00Z">
                    <w:rPr/>
                  </w:rPrChange>
                </w:rPr>
                <w:t>x</w:t>
              </w:r>
            </w:ins>
            <w:ins w:id="380" w:author="Jens Kristian Jensen" w:date="2016-03-01T14:53:00Z">
              <w:r w:rsidRPr="000645B4">
                <w:rPr>
                  <w:sz w:val="18"/>
                  <w:rPrChange w:id="381" w:author="Jens Kristian Jensen" w:date="2016-03-04T10:08:00Z">
                    <w:rPr/>
                  </w:rPrChange>
                </w:rPr>
                <w:t>:stm:</w:t>
              </w:r>
            </w:ins>
          </w:p>
        </w:tc>
        <w:tc>
          <w:tcPr>
            <w:tcW w:w="2551" w:type="dxa"/>
            <w:tcPrChange w:id="382" w:author="Jens Kristian Jensen" w:date="2016-03-04T10:08:00Z">
              <w:tcPr>
                <w:tcW w:w="3751" w:type="dxa"/>
              </w:tcPr>
            </w:tcPrChange>
          </w:tcPr>
          <w:p w:rsidR="00335041" w:rsidRPr="000645B4" w:rsidRDefault="00335041">
            <w:pPr>
              <w:pStyle w:val="BodyText"/>
              <w:rPr>
                <w:ins w:id="383" w:author="Jens Kristian Jensen" w:date="2016-03-01T14:00:00Z"/>
                <w:sz w:val="18"/>
                <w:rPrChange w:id="384" w:author="Jens Kristian Jensen" w:date="2016-03-04T10:08:00Z">
                  <w:rPr>
                    <w:ins w:id="385" w:author="Jens Kristian Jensen" w:date="2016-03-01T14:00:00Z"/>
                    <w:b/>
                    <w:bCs/>
                    <w:caps/>
                  </w:rPr>
                </w:rPrChange>
              </w:rPr>
              <w:pPrChange w:id="386" w:author="Jens Kristian Jensen" w:date="2016-03-04T10:08:00Z">
                <w:pPr>
                  <w:tabs>
                    <w:tab w:val="left" w:pos="567"/>
                    <w:tab w:val="right" w:pos="9639"/>
                  </w:tabs>
                  <w:spacing w:before="120"/>
                  <w:ind w:left="567" w:right="142" w:hanging="567"/>
                  <w:jc w:val="both"/>
                </w:pPr>
              </w:pPrChange>
            </w:pPr>
            <w:ins w:id="387" w:author="Jens Kristian Jensen" w:date="2016-03-01T14:58:00Z">
              <w:r w:rsidRPr="000645B4">
                <w:rPr>
                  <w:sz w:val="18"/>
                  <w:rPrChange w:id="388" w:author="Jens Kristian Jensen" w:date="2016-03-04T10:08:00Z">
                    <w:rPr/>
                  </w:rPrChange>
                </w:rPr>
                <w:t xml:space="preserve">To </w:t>
              </w:r>
            </w:ins>
            <w:ins w:id="389" w:author="Jens Kristian Jensen" w:date="2016-03-01T15:43:00Z">
              <w:r w:rsidR="002E76AD" w:rsidRPr="000645B4">
                <w:rPr>
                  <w:sz w:val="18"/>
                  <w:rPrChange w:id="390" w:author="Jens Kristian Jensen" w:date="2016-03-04T10:08:00Z">
                    <w:rPr>
                      <w:sz w:val="20"/>
                      <w:szCs w:val="20"/>
                    </w:rPr>
                  </w:rPrChange>
                </w:rPr>
                <w:t>b</w:t>
              </w:r>
            </w:ins>
            <w:ins w:id="391" w:author="Jens Kristian Jensen" w:date="2016-03-01T14:58:00Z">
              <w:r w:rsidRPr="000645B4">
                <w:rPr>
                  <w:sz w:val="18"/>
                  <w:rPrChange w:id="392" w:author="Jens Kristian Jensen" w:date="2016-03-04T10:08:00Z">
                    <w:rPr/>
                  </w:rPrChange>
                </w:rPr>
                <w:t xml:space="preserve">e </w:t>
              </w:r>
            </w:ins>
            <w:ins w:id="393" w:author="Jens Kristian Jensen" w:date="2016-03-01T15:43:00Z">
              <w:r w:rsidR="002E76AD" w:rsidRPr="000645B4">
                <w:rPr>
                  <w:sz w:val="18"/>
                  <w:rPrChange w:id="394" w:author="Jens Kristian Jensen" w:date="2016-03-04T10:08:00Z">
                    <w:rPr>
                      <w:sz w:val="20"/>
                      <w:szCs w:val="20"/>
                    </w:rPr>
                  </w:rPrChange>
                </w:rPr>
                <w:t>d</w:t>
              </w:r>
            </w:ins>
            <w:ins w:id="395" w:author="Jens Kristian Jensen" w:date="2016-03-01T14:58:00Z">
              <w:r w:rsidRPr="000645B4">
                <w:rPr>
                  <w:sz w:val="18"/>
                  <w:rPrChange w:id="396" w:author="Jens Kristian Jensen" w:date="2016-03-04T10:08:00Z">
                    <w:rPr/>
                  </w:rPrChange>
                </w:rPr>
                <w:t>eveloped</w:t>
              </w:r>
            </w:ins>
          </w:p>
        </w:tc>
        <w:tc>
          <w:tcPr>
            <w:tcW w:w="2268" w:type="dxa"/>
            <w:tcPrChange w:id="397" w:author="Jens Kristian Jensen" w:date="2016-03-04T10:08:00Z">
              <w:tcPr>
                <w:tcW w:w="2374" w:type="dxa"/>
              </w:tcPr>
            </w:tcPrChange>
          </w:tcPr>
          <w:p w:rsidR="00335041" w:rsidRPr="000645B4" w:rsidRDefault="007C6136">
            <w:pPr>
              <w:pStyle w:val="BodyText"/>
              <w:rPr>
                <w:ins w:id="398" w:author="Jens Kristian Jensen" w:date="2016-03-01T15:38:00Z"/>
                <w:sz w:val="18"/>
                <w:rPrChange w:id="399" w:author="Jens Kristian Jensen" w:date="2016-03-04T10:08:00Z">
                  <w:rPr>
                    <w:ins w:id="400" w:author="Jens Kristian Jensen" w:date="2016-03-01T15:38:00Z"/>
                    <w:b/>
                    <w:bCs/>
                    <w:caps/>
                    <w:sz w:val="20"/>
                    <w:szCs w:val="20"/>
                  </w:rPr>
                </w:rPrChange>
              </w:rPr>
              <w:pPrChange w:id="401" w:author="Jens Kristian Jensen" w:date="2016-03-04T10:08:00Z">
                <w:pPr>
                  <w:tabs>
                    <w:tab w:val="left" w:pos="567"/>
                    <w:tab w:val="right" w:pos="9639"/>
                  </w:tabs>
                  <w:spacing w:before="120"/>
                  <w:ind w:left="567" w:right="142" w:hanging="567"/>
                  <w:jc w:val="both"/>
                </w:pPr>
              </w:pPrChange>
            </w:pPr>
            <w:ins w:id="402" w:author="Jens Kristian Jensen" w:date="2016-03-01T15:38:00Z">
              <w:r w:rsidRPr="000645B4">
                <w:rPr>
                  <w:sz w:val="18"/>
                  <w:rPrChange w:id="403" w:author="Jens Kristian Jensen" w:date="2016-03-04T10:08:00Z">
                    <w:rPr>
                      <w:sz w:val="20"/>
                      <w:szCs w:val="20"/>
                    </w:rPr>
                  </w:rPrChange>
                </w:rPr>
                <w:fldChar w:fldCharType="begin"/>
              </w:r>
              <w:r w:rsidRPr="000645B4">
                <w:rPr>
                  <w:sz w:val="18"/>
                  <w:rPrChange w:id="404" w:author="Jens Kristian Jensen" w:date="2016-03-04T10:08:00Z">
                    <w:rPr>
                      <w:sz w:val="20"/>
                    </w:rPr>
                  </w:rPrChange>
                </w:rPr>
                <w:instrText xml:space="preserve"> HYPERLINK "</w:instrText>
              </w:r>
            </w:ins>
            <w:ins w:id="405" w:author="Jens Kristian Jensen" w:date="2016-03-01T14:57:00Z">
              <w:r w:rsidRPr="000645B4">
                <w:rPr>
                  <w:sz w:val="18"/>
                  <w:rPrChange w:id="406" w:author="Jens Kristian Jensen" w:date="2016-03-04T10:08:00Z">
                    <w:rPr/>
                  </w:rPrChange>
                </w:rPr>
                <w:instrText>http://monalisaproject.eu/</w:instrText>
              </w:r>
            </w:ins>
            <w:ins w:id="407" w:author="Jens Kristian Jensen" w:date="2016-03-01T15:38:00Z">
              <w:r w:rsidRPr="000645B4">
                <w:rPr>
                  <w:sz w:val="18"/>
                  <w:rPrChange w:id="408" w:author="Jens Kristian Jensen" w:date="2016-03-04T10:08:00Z">
                    <w:rPr>
                      <w:sz w:val="20"/>
                    </w:rPr>
                  </w:rPrChange>
                </w:rPr>
                <w:instrText xml:space="preserve">" </w:instrText>
              </w:r>
              <w:r w:rsidRPr="000645B4">
                <w:rPr>
                  <w:sz w:val="18"/>
                  <w:rPrChange w:id="409" w:author="Jens Kristian Jensen" w:date="2016-03-04T10:08:00Z">
                    <w:rPr>
                      <w:sz w:val="20"/>
                      <w:szCs w:val="20"/>
                    </w:rPr>
                  </w:rPrChange>
                </w:rPr>
                <w:fldChar w:fldCharType="separate"/>
              </w:r>
            </w:ins>
            <w:ins w:id="410" w:author="Jens Kristian Jensen" w:date="2016-03-01T14:57:00Z">
              <w:r w:rsidRPr="000645B4">
                <w:rPr>
                  <w:rStyle w:val="Hyperlink"/>
                  <w:rFonts w:asciiTheme="minorHAnsi" w:hAnsiTheme="minorHAnsi"/>
                  <w:sz w:val="18"/>
                  <w:szCs w:val="20"/>
                  <w:rPrChange w:id="411" w:author="Jens Kristian Jensen" w:date="2016-03-04T10:08:00Z">
                    <w:rPr/>
                  </w:rPrChange>
                </w:rPr>
                <w:t>http://monalisaproject.eu/</w:t>
              </w:r>
            </w:ins>
            <w:ins w:id="412" w:author="Jens Kristian Jensen" w:date="2016-03-01T15:38:00Z">
              <w:r w:rsidRPr="000645B4">
                <w:rPr>
                  <w:sz w:val="18"/>
                  <w:rPrChange w:id="413" w:author="Jens Kristian Jensen" w:date="2016-03-04T10:08:00Z">
                    <w:rPr>
                      <w:sz w:val="20"/>
                      <w:szCs w:val="20"/>
                    </w:rPr>
                  </w:rPrChange>
                </w:rPr>
                <w:fldChar w:fldCharType="end"/>
              </w:r>
            </w:ins>
          </w:p>
          <w:p w:rsidR="007C6136" w:rsidRPr="000645B4" w:rsidRDefault="007C6136">
            <w:pPr>
              <w:pStyle w:val="BodyText"/>
              <w:rPr>
                <w:ins w:id="414" w:author="Jens Kristian Jensen" w:date="2016-03-01T15:38:00Z"/>
                <w:sz w:val="18"/>
                <w:rPrChange w:id="415" w:author="Jens Kristian Jensen" w:date="2016-03-04T10:08:00Z">
                  <w:rPr>
                    <w:ins w:id="416" w:author="Jens Kristian Jensen" w:date="2016-03-01T15:38:00Z"/>
                    <w:sz w:val="20"/>
                  </w:rPr>
                </w:rPrChange>
              </w:rPr>
              <w:pPrChange w:id="417" w:author="Jens Kristian Jensen" w:date="2016-03-04T10:08:00Z">
                <w:pPr/>
              </w:pPrChange>
            </w:pPr>
          </w:p>
          <w:p w:rsidR="007C6136" w:rsidRPr="000645B4" w:rsidRDefault="003015E0">
            <w:pPr>
              <w:pStyle w:val="BodyText"/>
              <w:rPr>
                <w:ins w:id="418" w:author="Jens Kristian Jensen" w:date="2016-03-01T15:42:00Z"/>
                <w:sz w:val="18"/>
                <w:rPrChange w:id="419" w:author="Jens Kristian Jensen" w:date="2016-03-04T10:08:00Z">
                  <w:rPr>
                    <w:ins w:id="420" w:author="Jens Kristian Jensen" w:date="2016-03-01T15:42:00Z"/>
                    <w:sz w:val="20"/>
                  </w:rPr>
                </w:rPrChange>
              </w:rPr>
              <w:pPrChange w:id="421" w:author="Jens Kristian Jensen" w:date="2016-03-04T10:08:00Z">
                <w:pPr/>
              </w:pPrChange>
            </w:pPr>
            <w:ins w:id="422" w:author="Jens Kristian Jensen" w:date="2016-03-01T15:42:00Z">
              <w:r w:rsidRPr="000645B4">
                <w:rPr>
                  <w:sz w:val="18"/>
                  <w:rPrChange w:id="423" w:author="Jens Kristian Jensen" w:date="2016-03-04T10:08:00Z">
                    <w:rPr>
                      <w:sz w:val="20"/>
                    </w:rPr>
                  </w:rPrChange>
                </w:rPr>
                <w:t>Point of contact:</w:t>
              </w:r>
            </w:ins>
          </w:p>
          <w:p w:rsidR="003015E0" w:rsidRPr="000645B4" w:rsidRDefault="003015E0">
            <w:pPr>
              <w:pStyle w:val="BodyText"/>
              <w:rPr>
                <w:ins w:id="424" w:author="Jens Kristian Jensen" w:date="2016-03-01T14:00:00Z"/>
                <w:rFonts w:cs="Calibri"/>
                <w:color w:val="000000"/>
                <w:sz w:val="18"/>
                <w:lang w:val="en-US"/>
                <w:rPrChange w:id="425" w:author="Jens Kristian Jensen" w:date="2016-03-04T10:08:00Z">
                  <w:rPr>
                    <w:ins w:id="426" w:author="Jens Kristian Jensen" w:date="2016-03-01T14:00:00Z"/>
                  </w:rPr>
                </w:rPrChange>
              </w:rPr>
              <w:pPrChange w:id="427" w:author="Jens Kristian Jensen" w:date="2016-03-04T10:08:00Z">
                <w:pPr/>
              </w:pPrChange>
            </w:pPr>
            <w:ins w:id="428" w:author="Jens Kristian Jensen" w:date="2016-03-01T15:42:00Z">
              <w:r w:rsidRPr="000645B4">
                <w:rPr>
                  <w:rFonts w:cs="Calibri"/>
                  <w:color w:val="000000"/>
                  <w:sz w:val="18"/>
                  <w:lang w:val="en-US"/>
                  <w:rPrChange w:id="429" w:author="Jens Kristian Jensen" w:date="2016-03-04T10:08:00Z">
                    <w:rPr>
                      <w:sz w:val="23"/>
                      <w:szCs w:val="23"/>
                    </w:rPr>
                  </w:rPrChange>
                </w:rPr>
                <w:t xml:space="preserve">per.setterberg@sjofartsverket.se </w:t>
              </w:r>
            </w:ins>
          </w:p>
        </w:tc>
        <w:tc>
          <w:tcPr>
            <w:tcW w:w="1949" w:type="dxa"/>
            <w:tcPrChange w:id="430" w:author="Jens Kristian Jensen" w:date="2016-03-04T10:08:00Z">
              <w:tcPr>
                <w:tcW w:w="3249" w:type="dxa"/>
              </w:tcPr>
            </w:tcPrChange>
          </w:tcPr>
          <w:p w:rsidR="000645B4" w:rsidRDefault="00335041">
            <w:pPr>
              <w:pStyle w:val="BodyText"/>
              <w:rPr>
                <w:ins w:id="431" w:author="Jens Kristian Jensen" w:date="2016-03-04T10:09:00Z"/>
                <w:b/>
                <w:bCs/>
                <w:caps/>
                <w:sz w:val="18"/>
              </w:rPr>
              <w:pPrChange w:id="432" w:author="Jens Kristian Jensen" w:date="2016-03-04T10:08:00Z">
                <w:pPr>
                  <w:tabs>
                    <w:tab w:val="left" w:pos="567"/>
                    <w:tab w:val="right" w:pos="9639"/>
                  </w:tabs>
                  <w:spacing w:before="120"/>
                  <w:ind w:left="567" w:right="142" w:hanging="567"/>
                  <w:jc w:val="both"/>
                </w:pPr>
              </w:pPrChange>
            </w:pPr>
            <w:ins w:id="433" w:author="Jens Kristian Jensen" w:date="2016-03-01T14:54:00Z">
              <w:r w:rsidRPr="000645B4">
                <w:rPr>
                  <w:sz w:val="18"/>
                  <w:rPrChange w:id="434" w:author="Jens Kristian Jensen" w:date="2016-03-04T10:08:00Z">
                    <w:rPr/>
                  </w:rPrChange>
                </w:rPr>
                <w:t>Eksperimental namespace</w:t>
              </w:r>
            </w:ins>
            <w:ins w:id="435" w:author="Jens Kristian Jensen" w:date="2016-03-01T14:58:00Z">
              <w:r w:rsidRPr="000645B4">
                <w:rPr>
                  <w:sz w:val="18"/>
                  <w:rPrChange w:id="436" w:author="Jens Kristian Jensen" w:date="2016-03-04T10:08:00Z">
                    <w:rPr/>
                  </w:rPrChange>
                </w:rPr>
                <w:t xml:space="preserve"> </w:t>
              </w:r>
            </w:ins>
            <w:ins w:id="437" w:author="Jens Kristian Jensen" w:date="2016-03-01T14:54:00Z">
              <w:r w:rsidRPr="000645B4">
                <w:rPr>
                  <w:sz w:val="18"/>
                  <w:rPrChange w:id="438" w:author="Jens Kristian Jensen" w:date="2016-03-04T10:08:00Z">
                    <w:rPr/>
                  </w:rPrChange>
                </w:rPr>
                <w:t>only</w:t>
              </w:r>
            </w:ins>
            <w:ins w:id="439" w:author="Jens Kristian Jensen" w:date="2016-03-04T10:09:00Z">
              <w:r w:rsidR="000645B4">
                <w:rPr>
                  <w:sz w:val="18"/>
                </w:rPr>
                <w:t>.</w:t>
              </w:r>
            </w:ins>
          </w:p>
          <w:p w:rsidR="000645B4" w:rsidRDefault="007C6136">
            <w:pPr>
              <w:pStyle w:val="BodyText"/>
              <w:rPr>
                <w:ins w:id="440" w:author="Jens Kristian Jensen" w:date="2016-03-04T10:09:00Z"/>
                <w:sz w:val="18"/>
              </w:rPr>
              <w:pPrChange w:id="441" w:author="Jens Kristian Jensen" w:date="2016-03-04T10:08:00Z">
                <w:pPr>
                  <w:tabs>
                    <w:tab w:val="left" w:pos="567"/>
                    <w:tab w:val="right" w:pos="9639"/>
                  </w:tabs>
                  <w:spacing w:before="120"/>
                  <w:ind w:left="567" w:right="142" w:hanging="567"/>
                  <w:jc w:val="both"/>
                </w:pPr>
              </w:pPrChange>
            </w:pPr>
            <w:ins w:id="442" w:author="Jens Kristian Jensen" w:date="2016-03-01T15:36:00Z">
              <w:r w:rsidRPr="000645B4">
                <w:rPr>
                  <w:sz w:val="18"/>
                  <w:rPrChange w:id="443" w:author="Jens Kristian Jensen" w:date="2016-03-04T10:08:00Z">
                    <w:rPr/>
                  </w:rPrChange>
                </w:rPr>
                <w:t xml:space="preserve">Expires by </w:t>
              </w:r>
            </w:ins>
          </w:p>
          <w:p w:rsidR="00335041" w:rsidRPr="000645B4" w:rsidRDefault="002E76AD">
            <w:pPr>
              <w:pStyle w:val="BodyText"/>
              <w:rPr>
                <w:ins w:id="444" w:author="Jens Kristian Jensen" w:date="2016-03-01T15:38:00Z"/>
                <w:sz w:val="18"/>
                <w:rPrChange w:id="445" w:author="Jens Kristian Jensen" w:date="2016-03-04T10:08:00Z">
                  <w:rPr>
                    <w:ins w:id="446" w:author="Jens Kristian Jensen" w:date="2016-03-01T15:38:00Z"/>
                    <w:b/>
                    <w:bCs/>
                    <w:caps/>
                    <w:sz w:val="20"/>
                    <w:szCs w:val="20"/>
                  </w:rPr>
                </w:rPrChange>
              </w:rPr>
              <w:pPrChange w:id="447" w:author="Jens Kristian Jensen" w:date="2016-03-04T10:08:00Z">
                <w:pPr>
                  <w:tabs>
                    <w:tab w:val="left" w:pos="567"/>
                    <w:tab w:val="right" w:pos="9639"/>
                  </w:tabs>
                  <w:spacing w:before="120"/>
                  <w:ind w:left="567" w:right="142" w:hanging="567"/>
                  <w:jc w:val="both"/>
                </w:pPr>
              </w:pPrChange>
            </w:pPr>
            <w:ins w:id="448" w:author="Jens Kristian Jensen" w:date="2016-03-01T15:45:00Z">
              <w:r w:rsidRPr="000645B4">
                <w:rPr>
                  <w:sz w:val="18"/>
                  <w:rPrChange w:id="449" w:author="Jens Kristian Jensen" w:date="2016-03-04T10:08:00Z">
                    <w:rPr>
                      <w:sz w:val="20"/>
                      <w:szCs w:val="20"/>
                    </w:rPr>
                  </w:rPrChange>
                </w:rPr>
                <w:t>December 31</w:t>
              </w:r>
            </w:ins>
            <w:ins w:id="450" w:author="Jens Kristian Jensen" w:date="2016-03-01T15:36:00Z">
              <w:r w:rsidR="007C6136" w:rsidRPr="000645B4">
                <w:rPr>
                  <w:sz w:val="18"/>
                  <w:vertAlign w:val="superscript"/>
                  <w:rPrChange w:id="451" w:author="Jens Kristian Jensen" w:date="2016-03-04T10:08:00Z">
                    <w:rPr/>
                  </w:rPrChange>
                </w:rPr>
                <w:t>st</w:t>
              </w:r>
              <w:r w:rsidR="007C6136" w:rsidRPr="000645B4">
                <w:rPr>
                  <w:sz w:val="18"/>
                  <w:rPrChange w:id="452" w:author="Jens Kristian Jensen" w:date="2016-03-04T10:08:00Z">
                    <w:rPr/>
                  </w:rPrChange>
                </w:rPr>
                <w:t xml:space="preserve"> 2018</w:t>
              </w:r>
            </w:ins>
          </w:p>
          <w:p w:rsidR="000645B4" w:rsidRDefault="000645B4">
            <w:pPr>
              <w:pStyle w:val="BodyText"/>
              <w:rPr>
                <w:ins w:id="453" w:author="Jens Kristian Jensen" w:date="2016-03-04T10:10:00Z"/>
                <w:sz w:val="18"/>
              </w:rPr>
              <w:pPrChange w:id="454" w:author="Jens Kristian Jensen" w:date="2016-03-04T10:08:00Z">
                <w:pPr/>
              </w:pPrChange>
            </w:pPr>
            <w:ins w:id="455" w:author="Jens Kristian Jensen" w:date="2016-03-04T10:10:00Z">
              <w:r>
                <w:rPr>
                  <w:sz w:val="18"/>
                </w:rPr>
                <w:t>APPENDIX 1</w:t>
              </w:r>
            </w:ins>
          </w:p>
          <w:p w:rsidR="007C6136" w:rsidRPr="000645B4" w:rsidRDefault="000645B4">
            <w:pPr>
              <w:pStyle w:val="BodyText"/>
              <w:rPr>
                <w:ins w:id="456" w:author="Jens Kristian Jensen" w:date="2016-03-01T14:53:00Z"/>
                <w:sz w:val="18"/>
                <w:rPrChange w:id="457" w:author="Jens Kristian Jensen" w:date="2016-03-04T10:08:00Z">
                  <w:rPr>
                    <w:ins w:id="458" w:author="Jens Kristian Jensen" w:date="2016-03-01T14:53:00Z"/>
                  </w:rPr>
                </w:rPrChange>
              </w:rPr>
              <w:pPrChange w:id="459" w:author="Jens Kristian Jensen" w:date="2016-03-04T10:08:00Z">
                <w:pPr/>
              </w:pPrChange>
            </w:pPr>
            <w:ins w:id="460" w:author="Jens Kristian Jensen" w:date="2016-03-04T10:10:00Z">
              <w:r>
                <w:rPr>
                  <w:sz w:val="18"/>
                </w:rPr>
                <w:t>provides examples</w:t>
              </w:r>
            </w:ins>
          </w:p>
        </w:tc>
      </w:tr>
      <w:tr w:rsidR="00335041" w:rsidTr="000645B4">
        <w:trPr>
          <w:ins w:id="461" w:author="Jens Kristian Jensen" w:date="2016-03-01T14:00:00Z"/>
        </w:trPr>
        <w:tc>
          <w:tcPr>
            <w:tcW w:w="1702" w:type="dxa"/>
            <w:tcPrChange w:id="462" w:author="Jens Kristian Jensen" w:date="2016-03-04T10:08:00Z">
              <w:tcPr>
                <w:tcW w:w="1668" w:type="dxa"/>
              </w:tcPr>
            </w:tcPrChange>
          </w:tcPr>
          <w:p w:rsidR="000645B4" w:rsidRDefault="002E76AD">
            <w:pPr>
              <w:pStyle w:val="BodyText"/>
              <w:rPr>
                <w:ins w:id="463" w:author="Jens Kristian Jensen" w:date="2016-03-04T10:09:00Z"/>
                <w:sz w:val="18"/>
              </w:rPr>
              <w:pPrChange w:id="464" w:author="Jens Kristian Jensen" w:date="2016-03-04T10:08:00Z">
                <w:pPr/>
              </w:pPrChange>
            </w:pPr>
            <w:ins w:id="465" w:author="Jens Kristian Jensen" w:date="2016-03-01T15:43:00Z">
              <w:r w:rsidRPr="000645B4">
                <w:rPr>
                  <w:sz w:val="18"/>
                  <w:rPrChange w:id="466" w:author="Jens Kristian Jensen" w:date="2016-03-04T10:08:00Z">
                    <w:rPr/>
                  </w:rPrChange>
                </w:rPr>
                <w:t>EfficienSea 2</w:t>
              </w:r>
            </w:ins>
          </w:p>
          <w:p w:rsidR="00335041" w:rsidRPr="000645B4" w:rsidRDefault="002E76AD">
            <w:pPr>
              <w:pStyle w:val="BodyText"/>
              <w:rPr>
                <w:ins w:id="467" w:author="Jens Kristian Jensen" w:date="2016-03-01T14:00:00Z"/>
                <w:sz w:val="18"/>
                <w:rPrChange w:id="468" w:author="Jens Kristian Jensen" w:date="2016-03-04T10:08:00Z">
                  <w:rPr>
                    <w:ins w:id="469" w:author="Jens Kristian Jensen" w:date="2016-03-01T14:00:00Z"/>
                  </w:rPr>
                </w:rPrChange>
              </w:rPr>
              <w:pPrChange w:id="470" w:author="Jens Kristian Jensen" w:date="2016-03-04T10:08:00Z">
                <w:pPr/>
              </w:pPrChange>
            </w:pPr>
            <w:ins w:id="471" w:author="Jens Kristian Jensen" w:date="2016-03-01T15:43:00Z">
              <w:r w:rsidRPr="000645B4">
                <w:rPr>
                  <w:sz w:val="18"/>
                  <w:rPrChange w:id="472" w:author="Jens Kristian Jensen" w:date="2016-03-04T10:08:00Z">
                    <w:rPr/>
                  </w:rPrChange>
                </w:rPr>
                <w:t>project</w:t>
              </w:r>
            </w:ins>
          </w:p>
        </w:tc>
        <w:tc>
          <w:tcPr>
            <w:tcW w:w="1843" w:type="dxa"/>
            <w:tcPrChange w:id="473" w:author="Jens Kristian Jensen" w:date="2016-03-04T10:08:00Z">
              <w:tcPr>
                <w:tcW w:w="1701" w:type="dxa"/>
              </w:tcPr>
            </w:tcPrChange>
          </w:tcPr>
          <w:p w:rsidR="00335041" w:rsidRPr="000645B4" w:rsidRDefault="002E76AD">
            <w:pPr>
              <w:pStyle w:val="BodyText"/>
              <w:rPr>
                <w:ins w:id="474" w:author="Jens Kristian Jensen" w:date="2016-03-01T14:00:00Z"/>
                <w:sz w:val="18"/>
                <w:rPrChange w:id="475" w:author="Jens Kristian Jensen" w:date="2016-03-04T10:08:00Z">
                  <w:rPr>
                    <w:ins w:id="476" w:author="Jens Kristian Jensen" w:date="2016-03-01T14:00:00Z"/>
                    <w:b/>
                    <w:bCs/>
                    <w:caps/>
                  </w:rPr>
                </w:rPrChange>
              </w:rPr>
              <w:pPrChange w:id="477" w:author="Jens Kristian Jensen" w:date="2016-03-04T10:08:00Z">
                <w:pPr>
                  <w:tabs>
                    <w:tab w:val="left" w:pos="567"/>
                    <w:tab w:val="right" w:pos="9639"/>
                  </w:tabs>
                  <w:spacing w:before="120"/>
                  <w:ind w:left="567" w:right="142" w:hanging="567"/>
                  <w:jc w:val="both"/>
                </w:pPr>
              </w:pPrChange>
            </w:pPr>
            <w:ins w:id="478" w:author="Jens Kristian Jensen" w:date="2016-03-01T15:43:00Z">
              <w:r w:rsidRPr="000645B4">
                <w:rPr>
                  <w:sz w:val="18"/>
                  <w:rPrChange w:id="479" w:author="Jens Kristian Jensen" w:date="2016-03-04T10:08:00Z">
                    <w:rPr/>
                  </w:rPrChange>
                </w:rPr>
                <w:t>urn:mrnx:e2:</w:t>
              </w:r>
            </w:ins>
          </w:p>
        </w:tc>
        <w:tc>
          <w:tcPr>
            <w:tcW w:w="2551" w:type="dxa"/>
            <w:tcPrChange w:id="480" w:author="Jens Kristian Jensen" w:date="2016-03-04T10:08:00Z">
              <w:tcPr>
                <w:tcW w:w="3751" w:type="dxa"/>
              </w:tcPr>
            </w:tcPrChange>
          </w:tcPr>
          <w:p w:rsidR="00335041" w:rsidRPr="000645B4" w:rsidRDefault="002E76AD">
            <w:pPr>
              <w:pStyle w:val="BodyText"/>
              <w:rPr>
                <w:ins w:id="481" w:author="Jens Kristian Jensen" w:date="2016-03-01T14:00:00Z"/>
                <w:sz w:val="18"/>
                <w:rPrChange w:id="482" w:author="Jens Kristian Jensen" w:date="2016-03-04T10:08:00Z">
                  <w:rPr>
                    <w:ins w:id="483" w:author="Jens Kristian Jensen" w:date="2016-03-01T14:00:00Z"/>
                    <w:b/>
                    <w:bCs/>
                    <w:caps/>
                  </w:rPr>
                </w:rPrChange>
              </w:rPr>
              <w:pPrChange w:id="484" w:author="Jens Kristian Jensen" w:date="2016-03-04T10:08:00Z">
                <w:pPr>
                  <w:tabs>
                    <w:tab w:val="left" w:pos="567"/>
                    <w:tab w:val="right" w:pos="9639"/>
                  </w:tabs>
                  <w:spacing w:before="120"/>
                  <w:ind w:left="567" w:right="142" w:hanging="567"/>
                  <w:jc w:val="both"/>
                </w:pPr>
              </w:pPrChange>
            </w:pPr>
            <w:ins w:id="485" w:author="Jens Kristian Jensen" w:date="2016-03-01T15:43:00Z">
              <w:r w:rsidRPr="000645B4">
                <w:rPr>
                  <w:sz w:val="18"/>
                  <w:rPrChange w:id="486" w:author="Jens Kristian Jensen" w:date="2016-03-04T10:08:00Z">
                    <w:rPr/>
                  </w:rPrChange>
                </w:rPr>
                <w:t>To be developed</w:t>
              </w:r>
            </w:ins>
          </w:p>
        </w:tc>
        <w:tc>
          <w:tcPr>
            <w:tcW w:w="2268" w:type="dxa"/>
            <w:tcPrChange w:id="487" w:author="Jens Kristian Jensen" w:date="2016-03-04T10:08:00Z">
              <w:tcPr>
                <w:tcW w:w="2374" w:type="dxa"/>
              </w:tcPr>
            </w:tcPrChange>
          </w:tcPr>
          <w:p w:rsidR="00335041" w:rsidRPr="000645B4" w:rsidRDefault="002E76AD">
            <w:pPr>
              <w:pStyle w:val="BodyText"/>
              <w:rPr>
                <w:ins w:id="488" w:author="Jens Kristian Jensen" w:date="2016-03-01T15:44:00Z"/>
                <w:sz w:val="18"/>
                <w:rPrChange w:id="489" w:author="Jens Kristian Jensen" w:date="2016-03-04T10:08:00Z">
                  <w:rPr>
                    <w:ins w:id="490" w:author="Jens Kristian Jensen" w:date="2016-03-01T15:44:00Z"/>
                    <w:b/>
                    <w:bCs/>
                    <w:caps/>
                    <w:sz w:val="20"/>
                    <w:szCs w:val="20"/>
                  </w:rPr>
                </w:rPrChange>
              </w:rPr>
              <w:pPrChange w:id="491" w:author="Jens Kristian Jensen" w:date="2016-03-04T10:08:00Z">
                <w:pPr>
                  <w:tabs>
                    <w:tab w:val="left" w:pos="567"/>
                    <w:tab w:val="right" w:pos="9639"/>
                  </w:tabs>
                  <w:spacing w:before="120"/>
                  <w:ind w:left="567" w:right="142" w:hanging="567"/>
                  <w:jc w:val="both"/>
                </w:pPr>
              </w:pPrChange>
            </w:pPr>
            <w:ins w:id="492" w:author="Jens Kristian Jensen" w:date="2016-03-01T15:44:00Z">
              <w:r w:rsidRPr="000645B4">
                <w:rPr>
                  <w:sz w:val="18"/>
                  <w:rPrChange w:id="493" w:author="Jens Kristian Jensen" w:date="2016-03-04T10:08:00Z">
                    <w:rPr/>
                  </w:rPrChange>
                </w:rPr>
                <w:fldChar w:fldCharType="begin"/>
              </w:r>
              <w:r w:rsidRPr="000645B4">
                <w:rPr>
                  <w:sz w:val="18"/>
                  <w:rPrChange w:id="494" w:author="Jens Kristian Jensen" w:date="2016-03-04T10:08:00Z">
                    <w:rPr/>
                  </w:rPrChange>
                </w:rPr>
                <w:instrText xml:space="preserve"> HYPERLINK "http://efficiensea2.org/" </w:instrText>
              </w:r>
              <w:r w:rsidRPr="000645B4">
                <w:rPr>
                  <w:sz w:val="18"/>
                  <w:rPrChange w:id="495" w:author="Jens Kristian Jensen" w:date="2016-03-04T10:08:00Z">
                    <w:rPr/>
                  </w:rPrChange>
                </w:rPr>
                <w:fldChar w:fldCharType="separate"/>
              </w:r>
              <w:r w:rsidRPr="000645B4">
                <w:rPr>
                  <w:rStyle w:val="Hyperlink"/>
                  <w:rFonts w:asciiTheme="minorHAnsi" w:hAnsiTheme="minorHAnsi"/>
                  <w:sz w:val="18"/>
                  <w:szCs w:val="20"/>
                  <w:rPrChange w:id="496" w:author="Jens Kristian Jensen" w:date="2016-03-04T10:08:00Z">
                    <w:rPr>
                      <w:rStyle w:val="Hyperlink"/>
                    </w:rPr>
                  </w:rPrChange>
                </w:rPr>
                <w:t>http://efficiensea2.org/</w:t>
              </w:r>
              <w:r w:rsidRPr="000645B4">
                <w:rPr>
                  <w:sz w:val="18"/>
                  <w:rPrChange w:id="497" w:author="Jens Kristian Jensen" w:date="2016-03-04T10:08:00Z">
                    <w:rPr/>
                  </w:rPrChange>
                </w:rPr>
                <w:fldChar w:fldCharType="end"/>
              </w:r>
            </w:ins>
          </w:p>
          <w:p w:rsidR="002E76AD" w:rsidRPr="000645B4" w:rsidRDefault="002E76AD">
            <w:pPr>
              <w:pStyle w:val="BodyText"/>
              <w:rPr>
                <w:ins w:id="498" w:author="Jens Kristian Jensen" w:date="2016-03-01T15:44:00Z"/>
                <w:sz w:val="18"/>
                <w:rPrChange w:id="499" w:author="Jens Kristian Jensen" w:date="2016-03-04T10:08:00Z">
                  <w:rPr>
                    <w:ins w:id="500" w:author="Jens Kristian Jensen" w:date="2016-03-01T15:44:00Z"/>
                  </w:rPr>
                </w:rPrChange>
              </w:rPr>
              <w:pPrChange w:id="501" w:author="Jens Kristian Jensen" w:date="2016-03-04T10:08:00Z">
                <w:pPr/>
              </w:pPrChange>
            </w:pPr>
          </w:p>
          <w:p w:rsidR="002E76AD" w:rsidRPr="000645B4" w:rsidRDefault="002E76AD">
            <w:pPr>
              <w:pStyle w:val="BodyText"/>
              <w:rPr>
                <w:ins w:id="502" w:author="Jens Kristian Jensen" w:date="2016-03-01T15:44:00Z"/>
                <w:sz w:val="18"/>
                <w:rPrChange w:id="503" w:author="Jens Kristian Jensen" w:date="2016-03-04T10:08:00Z">
                  <w:rPr>
                    <w:ins w:id="504" w:author="Jens Kristian Jensen" w:date="2016-03-01T15:44:00Z"/>
                  </w:rPr>
                </w:rPrChange>
              </w:rPr>
              <w:pPrChange w:id="505" w:author="Jens Kristian Jensen" w:date="2016-03-04T10:08:00Z">
                <w:pPr/>
              </w:pPrChange>
            </w:pPr>
            <w:ins w:id="506" w:author="Jens Kristian Jensen" w:date="2016-03-01T15:44:00Z">
              <w:r w:rsidRPr="000645B4">
                <w:rPr>
                  <w:sz w:val="18"/>
                  <w:rPrChange w:id="507" w:author="Jens Kristian Jensen" w:date="2016-03-04T10:08:00Z">
                    <w:rPr/>
                  </w:rPrChange>
                </w:rPr>
                <w:t>Point of Contact:</w:t>
              </w:r>
            </w:ins>
          </w:p>
          <w:p w:rsidR="002E76AD" w:rsidRPr="000645B4" w:rsidRDefault="002E76AD">
            <w:pPr>
              <w:pStyle w:val="BodyText"/>
              <w:rPr>
                <w:ins w:id="508" w:author="Jens Kristian Jensen" w:date="2016-03-01T14:00:00Z"/>
                <w:sz w:val="18"/>
                <w:rPrChange w:id="509" w:author="Jens Kristian Jensen" w:date="2016-03-04T10:08:00Z">
                  <w:rPr>
                    <w:ins w:id="510" w:author="Jens Kristian Jensen" w:date="2016-03-01T14:00:00Z"/>
                  </w:rPr>
                </w:rPrChange>
              </w:rPr>
              <w:pPrChange w:id="511" w:author="Jens Kristian Jensen" w:date="2016-03-04T10:08:00Z">
                <w:pPr/>
              </w:pPrChange>
            </w:pPr>
            <w:ins w:id="512" w:author="Jens Kristian Jensen" w:date="2016-03-01T15:45:00Z">
              <w:r w:rsidRPr="000645B4">
                <w:rPr>
                  <w:sz w:val="18"/>
                  <w:rPrChange w:id="513" w:author="Jens Kristian Jensen" w:date="2016-03-04T10:08:00Z">
                    <w:rPr/>
                  </w:rPrChange>
                </w:rPr>
                <w:t>thc@dma.dk</w:t>
              </w:r>
            </w:ins>
          </w:p>
        </w:tc>
        <w:tc>
          <w:tcPr>
            <w:tcW w:w="1949" w:type="dxa"/>
            <w:tcPrChange w:id="514" w:author="Jens Kristian Jensen" w:date="2016-03-04T10:08:00Z">
              <w:tcPr>
                <w:tcW w:w="3249" w:type="dxa"/>
              </w:tcPr>
            </w:tcPrChange>
          </w:tcPr>
          <w:p w:rsidR="000645B4" w:rsidRDefault="002E76AD">
            <w:pPr>
              <w:pStyle w:val="BodyText"/>
              <w:rPr>
                <w:ins w:id="515" w:author="Jens Kristian Jensen" w:date="2016-03-04T10:09:00Z"/>
                <w:b/>
                <w:bCs/>
                <w:caps/>
                <w:sz w:val="18"/>
              </w:rPr>
              <w:pPrChange w:id="516" w:author="Jens Kristian Jensen" w:date="2016-03-04T10:08:00Z">
                <w:pPr>
                  <w:tabs>
                    <w:tab w:val="left" w:pos="567"/>
                    <w:tab w:val="right" w:pos="9639"/>
                  </w:tabs>
                  <w:spacing w:before="120"/>
                  <w:ind w:left="567" w:right="142" w:hanging="567"/>
                  <w:jc w:val="both"/>
                </w:pPr>
              </w:pPrChange>
            </w:pPr>
            <w:ins w:id="517" w:author="Jens Kristian Jensen" w:date="2016-03-01T15:45:00Z">
              <w:r w:rsidRPr="000645B4">
                <w:rPr>
                  <w:sz w:val="18"/>
                  <w:rPrChange w:id="518" w:author="Jens Kristian Jensen" w:date="2016-03-04T10:08:00Z">
                    <w:rPr>
                      <w:sz w:val="20"/>
                      <w:szCs w:val="20"/>
                    </w:rPr>
                  </w:rPrChange>
                </w:rPr>
                <w:t>Eksperimental namespace only</w:t>
              </w:r>
            </w:ins>
          </w:p>
          <w:p w:rsidR="000645B4" w:rsidRDefault="002E76AD">
            <w:pPr>
              <w:pStyle w:val="BodyText"/>
              <w:rPr>
                <w:ins w:id="519" w:author="Jens Kristian Jensen" w:date="2016-03-04T10:09:00Z"/>
                <w:sz w:val="18"/>
              </w:rPr>
              <w:pPrChange w:id="520" w:author="Jens Kristian Jensen" w:date="2016-03-04T10:08:00Z">
                <w:pPr>
                  <w:tabs>
                    <w:tab w:val="left" w:pos="567"/>
                    <w:tab w:val="right" w:pos="9639"/>
                  </w:tabs>
                  <w:spacing w:before="120"/>
                  <w:ind w:left="567" w:right="142" w:hanging="567"/>
                  <w:jc w:val="both"/>
                </w:pPr>
              </w:pPrChange>
            </w:pPr>
            <w:ins w:id="521" w:author="Jens Kristian Jensen" w:date="2016-03-01T15:45:00Z">
              <w:r w:rsidRPr="000645B4">
                <w:rPr>
                  <w:sz w:val="18"/>
                  <w:rPrChange w:id="522" w:author="Jens Kristian Jensen" w:date="2016-03-04T10:08:00Z">
                    <w:rPr>
                      <w:sz w:val="20"/>
                      <w:szCs w:val="20"/>
                    </w:rPr>
                  </w:rPrChange>
                </w:rPr>
                <w:t xml:space="preserve">Expires by </w:t>
              </w:r>
            </w:ins>
          </w:p>
          <w:p w:rsidR="00335041" w:rsidRPr="000645B4" w:rsidRDefault="002E76AD">
            <w:pPr>
              <w:pStyle w:val="BodyText"/>
              <w:rPr>
                <w:ins w:id="523" w:author="Jens Kristian Jensen" w:date="2016-03-01T14:53:00Z"/>
                <w:sz w:val="18"/>
                <w:rPrChange w:id="524" w:author="Jens Kristian Jensen" w:date="2016-03-04T10:08:00Z">
                  <w:rPr>
                    <w:ins w:id="525" w:author="Jens Kristian Jensen" w:date="2016-03-01T14:53:00Z"/>
                    <w:b/>
                    <w:bCs/>
                    <w:caps/>
                  </w:rPr>
                </w:rPrChange>
              </w:rPr>
              <w:pPrChange w:id="526" w:author="Jens Kristian Jensen" w:date="2016-03-04T10:08:00Z">
                <w:pPr>
                  <w:tabs>
                    <w:tab w:val="left" w:pos="567"/>
                    <w:tab w:val="right" w:pos="9639"/>
                  </w:tabs>
                  <w:spacing w:before="120"/>
                  <w:ind w:left="567" w:right="142" w:hanging="567"/>
                  <w:jc w:val="both"/>
                </w:pPr>
              </w:pPrChange>
            </w:pPr>
            <w:ins w:id="527" w:author="Jens Kristian Jensen" w:date="2016-03-01T15:45:00Z">
              <w:r w:rsidRPr="000645B4">
                <w:rPr>
                  <w:sz w:val="18"/>
                  <w:rPrChange w:id="528" w:author="Jens Kristian Jensen" w:date="2016-03-04T10:08:00Z">
                    <w:rPr>
                      <w:sz w:val="20"/>
                    </w:rPr>
                  </w:rPrChange>
                </w:rPr>
                <w:t>December 31</w:t>
              </w:r>
              <w:r w:rsidRPr="000645B4">
                <w:rPr>
                  <w:sz w:val="18"/>
                  <w:vertAlign w:val="superscript"/>
                  <w:rPrChange w:id="529" w:author="Jens Kristian Jensen" w:date="2016-03-04T10:08:00Z">
                    <w:rPr>
                      <w:sz w:val="20"/>
                      <w:vertAlign w:val="superscript"/>
                    </w:rPr>
                  </w:rPrChange>
                </w:rPr>
                <w:t>st</w:t>
              </w:r>
              <w:r w:rsidRPr="000645B4">
                <w:rPr>
                  <w:sz w:val="18"/>
                  <w:rPrChange w:id="530" w:author="Jens Kristian Jensen" w:date="2016-03-04T10:08:00Z">
                    <w:rPr>
                      <w:sz w:val="20"/>
                    </w:rPr>
                  </w:rPrChange>
                </w:rPr>
                <w:t xml:space="preserve"> 2018</w:t>
              </w:r>
            </w:ins>
          </w:p>
        </w:tc>
      </w:tr>
      <w:tr w:rsidR="00335041" w:rsidTr="000645B4">
        <w:trPr>
          <w:ins w:id="531" w:author="Jens Kristian Jensen" w:date="2016-03-01T14:00:00Z"/>
        </w:trPr>
        <w:tc>
          <w:tcPr>
            <w:tcW w:w="1702" w:type="dxa"/>
            <w:tcPrChange w:id="532" w:author="Jens Kristian Jensen" w:date="2016-03-04T10:08:00Z">
              <w:tcPr>
                <w:tcW w:w="1668" w:type="dxa"/>
              </w:tcPr>
            </w:tcPrChange>
          </w:tcPr>
          <w:p w:rsidR="00335041" w:rsidRPr="000645B4" w:rsidRDefault="00335041">
            <w:pPr>
              <w:pStyle w:val="BodyText"/>
              <w:rPr>
                <w:ins w:id="533" w:author="Jens Kristian Jensen" w:date="2016-03-01T14:00:00Z"/>
                <w:sz w:val="18"/>
                <w:rPrChange w:id="534" w:author="Jens Kristian Jensen" w:date="2016-03-04T10:08:00Z">
                  <w:rPr>
                    <w:ins w:id="535" w:author="Jens Kristian Jensen" w:date="2016-03-01T14:00:00Z"/>
                  </w:rPr>
                </w:rPrChange>
              </w:rPr>
              <w:pPrChange w:id="536" w:author="Jens Kristian Jensen" w:date="2016-03-04T10:08:00Z">
                <w:pPr/>
              </w:pPrChange>
            </w:pPr>
          </w:p>
        </w:tc>
        <w:tc>
          <w:tcPr>
            <w:tcW w:w="1843" w:type="dxa"/>
            <w:tcPrChange w:id="537" w:author="Jens Kristian Jensen" w:date="2016-03-04T10:08:00Z">
              <w:tcPr>
                <w:tcW w:w="1701" w:type="dxa"/>
              </w:tcPr>
            </w:tcPrChange>
          </w:tcPr>
          <w:p w:rsidR="00335041" w:rsidRPr="000645B4" w:rsidRDefault="00335041">
            <w:pPr>
              <w:pStyle w:val="BodyText"/>
              <w:rPr>
                <w:ins w:id="538" w:author="Jens Kristian Jensen" w:date="2016-03-01T14:00:00Z"/>
                <w:sz w:val="18"/>
                <w:rPrChange w:id="539" w:author="Jens Kristian Jensen" w:date="2016-03-04T10:08:00Z">
                  <w:rPr>
                    <w:ins w:id="540" w:author="Jens Kristian Jensen" w:date="2016-03-01T14:00:00Z"/>
                  </w:rPr>
                </w:rPrChange>
              </w:rPr>
              <w:pPrChange w:id="541" w:author="Jens Kristian Jensen" w:date="2016-03-04T10:08:00Z">
                <w:pPr/>
              </w:pPrChange>
            </w:pPr>
          </w:p>
        </w:tc>
        <w:tc>
          <w:tcPr>
            <w:tcW w:w="2551" w:type="dxa"/>
            <w:tcPrChange w:id="542" w:author="Jens Kristian Jensen" w:date="2016-03-04T10:08:00Z">
              <w:tcPr>
                <w:tcW w:w="3751" w:type="dxa"/>
              </w:tcPr>
            </w:tcPrChange>
          </w:tcPr>
          <w:p w:rsidR="00335041" w:rsidRPr="000645B4" w:rsidRDefault="00335041">
            <w:pPr>
              <w:pStyle w:val="BodyText"/>
              <w:rPr>
                <w:ins w:id="543" w:author="Jens Kristian Jensen" w:date="2016-03-01T14:00:00Z"/>
                <w:sz w:val="18"/>
                <w:rPrChange w:id="544" w:author="Jens Kristian Jensen" w:date="2016-03-04T10:08:00Z">
                  <w:rPr>
                    <w:ins w:id="545" w:author="Jens Kristian Jensen" w:date="2016-03-01T14:00:00Z"/>
                  </w:rPr>
                </w:rPrChange>
              </w:rPr>
              <w:pPrChange w:id="546" w:author="Jens Kristian Jensen" w:date="2016-03-04T10:08:00Z">
                <w:pPr/>
              </w:pPrChange>
            </w:pPr>
          </w:p>
        </w:tc>
        <w:tc>
          <w:tcPr>
            <w:tcW w:w="2268" w:type="dxa"/>
            <w:tcPrChange w:id="547" w:author="Jens Kristian Jensen" w:date="2016-03-04T10:08:00Z">
              <w:tcPr>
                <w:tcW w:w="2374" w:type="dxa"/>
              </w:tcPr>
            </w:tcPrChange>
          </w:tcPr>
          <w:p w:rsidR="00335041" w:rsidRPr="000645B4" w:rsidRDefault="00335041">
            <w:pPr>
              <w:pStyle w:val="BodyText"/>
              <w:rPr>
                <w:ins w:id="548" w:author="Jens Kristian Jensen" w:date="2016-03-01T14:00:00Z"/>
                <w:sz w:val="18"/>
                <w:rPrChange w:id="549" w:author="Jens Kristian Jensen" w:date="2016-03-04T10:08:00Z">
                  <w:rPr>
                    <w:ins w:id="550" w:author="Jens Kristian Jensen" w:date="2016-03-01T14:00:00Z"/>
                  </w:rPr>
                </w:rPrChange>
              </w:rPr>
              <w:pPrChange w:id="551" w:author="Jens Kristian Jensen" w:date="2016-03-04T10:08:00Z">
                <w:pPr/>
              </w:pPrChange>
            </w:pPr>
          </w:p>
        </w:tc>
        <w:tc>
          <w:tcPr>
            <w:tcW w:w="1949" w:type="dxa"/>
            <w:tcPrChange w:id="552" w:author="Jens Kristian Jensen" w:date="2016-03-04T10:08:00Z">
              <w:tcPr>
                <w:tcW w:w="3249" w:type="dxa"/>
              </w:tcPr>
            </w:tcPrChange>
          </w:tcPr>
          <w:p w:rsidR="00335041" w:rsidRPr="000645B4" w:rsidRDefault="00335041">
            <w:pPr>
              <w:pStyle w:val="BodyText"/>
              <w:rPr>
                <w:ins w:id="553" w:author="Jens Kristian Jensen" w:date="2016-03-01T14:53:00Z"/>
                <w:sz w:val="18"/>
                <w:rPrChange w:id="554" w:author="Jens Kristian Jensen" w:date="2016-03-04T10:08:00Z">
                  <w:rPr>
                    <w:ins w:id="555" w:author="Jens Kristian Jensen" w:date="2016-03-01T14:53:00Z"/>
                  </w:rPr>
                </w:rPrChange>
              </w:rPr>
              <w:pPrChange w:id="556" w:author="Jens Kristian Jensen" w:date="2016-03-04T10:08:00Z">
                <w:pPr/>
              </w:pPrChange>
            </w:pPr>
          </w:p>
        </w:tc>
      </w:tr>
      <w:tr w:rsidR="00335041" w:rsidTr="000645B4">
        <w:trPr>
          <w:ins w:id="557" w:author="Jens Kristian Jensen" w:date="2016-03-01T14:00:00Z"/>
        </w:trPr>
        <w:tc>
          <w:tcPr>
            <w:tcW w:w="1702" w:type="dxa"/>
            <w:tcPrChange w:id="558" w:author="Jens Kristian Jensen" w:date="2016-03-04T10:08:00Z">
              <w:tcPr>
                <w:tcW w:w="1668" w:type="dxa"/>
              </w:tcPr>
            </w:tcPrChange>
          </w:tcPr>
          <w:p w:rsidR="00335041" w:rsidRPr="000645B4" w:rsidRDefault="00335041">
            <w:pPr>
              <w:pStyle w:val="BodyText"/>
              <w:rPr>
                <w:ins w:id="559" w:author="Jens Kristian Jensen" w:date="2016-03-01T14:00:00Z"/>
                <w:sz w:val="18"/>
                <w:rPrChange w:id="560" w:author="Jens Kristian Jensen" w:date="2016-03-04T10:08:00Z">
                  <w:rPr>
                    <w:ins w:id="561" w:author="Jens Kristian Jensen" w:date="2016-03-01T14:00:00Z"/>
                  </w:rPr>
                </w:rPrChange>
              </w:rPr>
              <w:pPrChange w:id="562" w:author="Jens Kristian Jensen" w:date="2016-03-04T10:08:00Z">
                <w:pPr/>
              </w:pPrChange>
            </w:pPr>
          </w:p>
        </w:tc>
        <w:tc>
          <w:tcPr>
            <w:tcW w:w="1843" w:type="dxa"/>
            <w:tcPrChange w:id="563" w:author="Jens Kristian Jensen" w:date="2016-03-04T10:08:00Z">
              <w:tcPr>
                <w:tcW w:w="1701" w:type="dxa"/>
              </w:tcPr>
            </w:tcPrChange>
          </w:tcPr>
          <w:p w:rsidR="00335041" w:rsidRPr="000645B4" w:rsidRDefault="00335041">
            <w:pPr>
              <w:pStyle w:val="BodyText"/>
              <w:rPr>
                <w:ins w:id="564" w:author="Jens Kristian Jensen" w:date="2016-03-01T14:00:00Z"/>
                <w:sz w:val="18"/>
                <w:rPrChange w:id="565" w:author="Jens Kristian Jensen" w:date="2016-03-04T10:08:00Z">
                  <w:rPr>
                    <w:ins w:id="566" w:author="Jens Kristian Jensen" w:date="2016-03-01T14:00:00Z"/>
                  </w:rPr>
                </w:rPrChange>
              </w:rPr>
              <w:pPrChange w:id="567" w:author="Jens Kristian Jensen" w:date="2016-03-04T10:08:00Z">
                <w:pPr/>
              </w:pPrChange>
            </w:pPr>
          </w:p>
        </w:tc>
        <w:tc>
          <w:tcPr>
            <w:tcW w:w="2551" w:type="dxa"/>
            <w:tcPrChange w:id="568" w:author="Jens Kristian Jensen" w:date="2016-03-04T10:08:00Z">
              <w:tcPr>
                <w:tcW w:w="3751" w:type="dxa"/>
              </w:tcPr>
            </w:tcPrChange>
          </w:tcPr>
          <w:p w:rsidR="00335041" w:rsidRPr="000645B4" w:rsidRDefault="00335041">
            <w:pPr>
              <w:pStyle w:val="BodyText"/>
              <w:rPr>
                <w:ins w:id="569" w:author="Jens Kristian Jensen" w:date="2016-03-01T14:00:00Z"/>
                <w:sz w:val="18"/>
                <w:rPrChange w:id="570" w:author="Jens Kristian Jensen" w:date="2016-03-04T10:08:00Z">
                  <w:rPr>
                    <w:ins w:id="571" w:author="Jens Kristian Jensen" w:date="2016-03-01T14:00:00Z"/>
                  </w:rPr>
                </w:rPrChange>
              </w:rPr>
              <w:pPrChange w:id="572" w:author="Jens Kristian Jensen" w:date="2016-03-04T10:08:00Z">
                <w:pPr/>
              </w:pPrChange>
            </w:pPr>
          </w:p>
        </w:tc>
        <w:tc>
          <w:tcPr>
            <w:tcW w:w="2268" w:type="dxa"/>
            <w:tcPrChange w:id="573" w:author="Jens Kristian Jensen" w:date="2016-03-04T10:08:00Z">
              <w:tcPr>
                <w:tcW w:w="2374" w:type="dxa"/>
              </w:tcPr>
            </w:tcPrChange>
          </w:tcPr>
          <w:p w:rsidR="00335041" w:rsidRPr="000645B4" w:rsidRDefault="00335041">
            <w:pPr>
              <w:pStyle w:val="BodyText"/>
              <w:rPr>
                <w:ins w:id="574" w:author="Jens Kristian Jensen" w:date="2016-03-01T14:00:00Z"/>
                <w:sz w:val="18"/>
                <w:rPrChange w:id="575" w:author="Jens Kristian Jensen" w:date="2016-03-04T10:08:00Z">
                  <w:rPr>
                    <w:ins w:id="576" w:author="Jens Kristian Jensen" w:date="2016-03-01T14:00:00Z"/>
                  </w:rPr>
                </w:rPrChange>
              </w:rPr>
              <w:pPrChange w:id="577" w:author="Jens Kristian Jensen" w:date="2016-03-04T10:08:00Z">
                <w:pPr/>
              </w:pPrChange>
            </w:pPr>
          </w:p>
        </w:tc>
        <w:tc>
          <w:tcPr>
            <w:tcW w:w="1949" w:type="dxa"/>
            <w:tcPrChange w:id="578" w:author="Jens Kristian Jensen" w:date="2016-03-04T10:08:00Z">
              <w:tcPr>
                <w:tcW w:w="3249" w:type="dxa"/>
              </w:tcPr>
            </w:tcPrChange>
          </w:tcPr>
          <w:p w:rsidR="00335041" w:rsidRPr="000645B4" w:rsidRDefault="00335041">
            <w:pPr>
              <w:pStyle w:val="BodyText"/>
              <w:rPr>
                <w:ins w:id="579" w:author="Jens Kristian Jensen" w:date="2016-03-01T14:53:00Z"/>
                <w:sz w:val="18"/>
                <w:rPrChange w:id="580" w:author="Jens Kristian Jensen" w:date="2016-03-04T10:08:00Z">
                  <w:rPr>
                    <w:ins w:id="581" w:author="Jens Kristian Jensen" w:date="2016-03-01T14:53:00Z"/>
                  </w:rPr>
                </w:rPrChange>
              </w:rPr>
              <w:pPrChange w:id="582" w:author="Jens Kristian Jensen" w:date="2016-03-04T10:08:00Z">
                <w:pPr/>
              </w:pPrChange>
            </w:pPr>
          </w:p>
        </w:tc>
      </w:tr>
      <w:tr w:rsidR="00335041" w:rsidTr="000645B4">
        <w:trPr>
          <w:ins w:id="583" w:author="Jens Kristian Jensen" w:date="2016-03-01T14:00:00Z"/>
        </w:trPr>
        <w:tc>
          <w:tcPr>
            <w:tcW w:w="1702" w:type="dxa"/>
            <w:tcPrChange w:id="584" w:author="Jens Kristian Jensen" w:date="2016-03-04T10:08:00Z">
              <w:tcPr>
                <w:tcW w:w="1668" w:type="dxa"/>
              </w:tcPr>
            </w:tcPrChange>
          </w:tcPr>
          <w:p w:rsidR="00335041" w:rsidRPr="000645B4" w:rsidRDefault="00335041">
            <w:pPr>
              <w:pStyle w:val="BodyText"/>
              <w:rPr>
                <w:ins w:id="585" w:author="Jens Kristian Jensen" w:date="2016-03-01T14:00:00Z"/>
                <w:sz w:val="18"/>
                <w:rPrChange w:id="586" w:author="Jens Kristian Jensen" w:date="2016-03-04T10:08:00Z">
                  <w:rPr>
                    <w:ins w:id="587" w:author="Jens Kristian Jensen" w:date="2016-03-01T14:00:00Z"/>
                  </w:rPr>
                </w:rPrChange>
              </w:rPr>
              <w:pPrChange w:id="588" w:author="Jens Kristian Jensen" w:date="2016-03-04T10:08:00Z">
                <w:pPr/>
              </w:pPrChange>
            </w:pPr>
          </w:p>
        </w:tc>
        <w:tc>
          <w:tcPr>
            <w:tcW w:w="1843" w:type="dxa"/>
            <w:tcPrChange w:id="589" w:author="Jens Kristian Jensen" w:date="2016-03-04T10:08:00Z">
              <w:tcPr>
                <w:tcW w:w="1701" w:type="dxa"/>
              </w:tcPr>
            </w:tcPrChange>
          </w:tcPr>
          <w:p w:rsidR="00335041" w:rsidRPr="000645B4" w:rsidRDefault="00335041">
            <w:pPr>
              <w:pStyle w:val="BodyText"/>
              <w:rPr>
                <w:ins w:id="590" w:author="Jens Kristian Jensen" w:date="2016-03-01T14:00:00Z"/>
                <w:sz w:val="18"/>
                <w:rPrChange w:id="591" w:author="Jens Kristian Jensen" w:date="2016-03-04T10:08:00Z">
                  <w:rPr>
                    <w:ins w:id="592" w:author="Jens Kristian Jensen" w:date="2016-03-01T14:00:00Z"/>
                  </w:rPr>
                </w:rPrChange>
              </w:rPr>
              <w:pPrChange w:id="593" w:author="Jens Kristian Jensen" w:date="2016-03-04T10:08:00Z">
                <w:pPr/>
              </w:pPrChange>
            </w:pPr>
          </w:p>
        </w:tc>
        <w:tc>
          <w:tcPr>
            <w:tcW w:w="2551" w:type="dxa"/>
            <w:tcPrChange w:id="594" w:author="Jens Kristian Jensen" w:date="2016-03-04T10:08:00Z">
              <w:tcPr>
                <w:tcW w:w="3751" w:type="dxa"/>
              </w:tcPr>
            </w:tcPrChange>
          </w:tcPr>
          <w:p w:rsidR="00335041" w:rsidRPr="000645B4" w:rsidRDefault="00335041">
            <w:pPr>
              <w:pStyle w:val="BodyText"/>
              <w:rPr>
                <w:ins w:id="595" w:author="Jens Kristian Jensen" w:date="2016-03-01T14:00:00Z"/>
                <w:sz w:val="18"/>
                <w:rPrChange w:id="596" w:author="Jens Kristian Jensen" w:date="2016-03-04T10:08:00Z">
                  <w:rPr>
                    <w:ins w:id="597" w:author="Jens Kristian Jensen" w:date="2016-03-01T14:00:00Z"/>
                  </w:rPr>
                </w:rPrChange>
              </w:rPr>
              <w:pPrChange w:id="598" w:author="Jens Kristian Jensen" w:date="2016-03-04T10:08:00Z">
                <w:pPr/>
              </w:pPrChange>
            </w:pPr>
          </w:p>
        </w:tc>
        <w:tc>
          <w:tcPr>
            <w:tcW w:w="2268" w:type="dxa"/>
            <w:tcPrChange w:id="599" w:author="Jens Kristian Jensen" w:date="2016-03-04T10:08:00Z">
              <w:tcPr>
                <w:tcW w:w="2374" w:type="dxa"/>
              </w:tcPr>
            </w:tcPrChange>
          </w:tcPr>
          <w:p w:rsidR="00335041" w:rsidRPr="000645B4" w:rsidRDefault="00335041">
            <w:pPr>
              <w:pStyle w:val="BodyText"/>
              <w:rPr>
                <w:ins w:id="600" w:author="Jens Kristian Jensen" w:date="2016-03-01T14:00:00Z"/>
                <w:sz w:val="18"/>
                <w:rPrChange w:id="601" w:author="Jens Kristian Jensen" w:date="2016-03-04T10:08:00Z">
                  <w:rPr>
                    <w:ins w:id="602" w:author="Jens Kristian Jensen" w:date="2016-03-01T14:00:00Z"/>
                  </w:rPr>
                </w:rPrChange>
              </w:rPr>
              <w:pPrChange w:id="603" w:author="Jens Kristian Jensen" w:date="2016-03-04T10:08:00Z">
                <w:pPr/>
              </w:pPrChange>
            </w:pPr>
          </w:p>
        </w:tc>
        <w:tc>
          <w:tcPr>
            <w:tcW w:w="1949" w:type="dxa"/>
            <w:tcPrChange w:id="604" w:author="Jens Kristian Jensen" w:date="2016-03-04T10:08:00Z">
              <w:tcPr>
                <w:tcW w:w="3249" w:type="dxa"/>
              </w:tcPr>
            </w:tcPrChange>
          </w:tcPr>
          <w:p w:rsidR="00335041" w:rsidRPr="000645B4" w:rsidRDefault="00335041">
            <w:pPr>
              <w:pStyle w:val="BodyText"/>
              <w:rPr>
                <w:ins w:id="605" w:author="Jens Kristian Jensen" w:date="2016-03-01T14:53:00Z"/>
                <w:sz w:val="18"/>
                <w:rPrChange w:id="606" w:author="Jens Kristian Jensen" w:date="2016-03-04T10:08:00Z">
                  <w:rPr>
                    <w:ins w:id="607" w:author="Jens Kristian Jensen" w:date="2016-03-01T14:53:00Z"/>
                  </w:rPr>
                </w:rPrChange>
              </w:rPr>
              <w:pPrChange w:id="608" w:author="Jens Kristian Jensen" w:date="2016-03-04T10:08:00Z">
                <w:pPr/>
              </w:pPrChange>
            </w:pPr>
          </w:p>
        </w:tc>
      </w:tr>
    </w:tbl>
    <w:p w:rsidR="005014EF" w:rsidRDefault="005014EF">
      <w:pPr>
        <w:rPr>
          <w:ins w:id="609" w:author="Jens Kristian Jensen" w:date="2016-03-01T13:56:00Z"/>
          <w:rFonts w:eastAsia="Calibri" w:cs="Calibri"/>
          <w:b/>
          <w:caps/>
          <w:snapToGrid w:val="0"/>
          <w:sz w:val="24"/>
        </w:rPr>
      </w:pPr>
      <w:ins w:id="610" w:author="Jens Kristian Jensen" w:date="2016-03-01T13:56:00Z">
        <w:r>
          <w:br w:type="page"/>
        </w:r>
      </w:ins>
    </w:p>
    <w:p w:rsidR="00857BFA" w:rsidRDefault="00C74F1E" w:rsidP="00BA6404">
      <w:pPr>
        <w:pStyle w:val="Annex"/>
      </w:pPr>
      <w:r>
        <w:lastRenderedPageBreak/>
        <w:t xml:space="preserve">MRN for </w:t>
      </w:r>
      <w:r w:rsidRPr="00BA6404">
        <w:t>Aids</w:t>
      </w:r>
      <w:r>
        <w:t xml:space="preserve"> to Navigation</w:t>
      </w:r>
    </w:p>
    <w:p w:rsidR="007B031F" w:rsidRDefault="00C74F1E" w:rsidP="009B0F92">
      <w:r>
        <w:t>A</w:t>
      </w:r>
      <w:r w:rsidR="007B031F">
        <w:t xml:space="preserve"> u</w:t>
      </w:r>
      <w:r>
        <w:t>n</w:t>
      </w:r>
      <w:r w:rsidR="007B031F">
        <w:t xml:space="preserve">ique </w:t>
      </w:r>
      <w:r>
        <w:t>identifier for an Aid To Navigation</w:t>
      </w:r>
      <w:r w:rsidR="007B031F">
        <w:t xml:space="preserve"> </w:t>
      </w:r>
      <w:r>
        <w:t xml:space="preserve">should be </w:t>
      </w:r>
      <w:r w:rsidR="00202A48">
        <w:t>assigned by</w:t>
      </w:r>
      <w:r w:rsidR="007B031F">
        <w:t xml:space="preserve"> the responsible Aids to Navigation Authority on a national basis.</w:t>
      </w:r>
    </w:p>
    <w:p w:rsidR="007B031F" w:rsidRDefault="007B031F" w:rsidP="009B0F92"/>
    <w:p w:rsidR="007B031F" w:rsidRDefault="007B031F" w:rsidP="009B0F92">
      <w:r>
        <w:t>When referenced outside the context of the national AtoN provider, the identifier should be prefixed using the Maritime Resource Name syntax, with the prefix:</w:t>
      </w:r>
      <w:r w:rsidR="00805668">
        <w:t xml:space="preserve">  </w:t>
      </w:r>
    </w:p>
    <w:p w:rsidR="007B031F" w:rsidRDefault="007B031F" w:rsidP="009B0F92"/>
    <w:p w:rsidR="007B031F" w:rsidRDefault="007B031F" w:rsidP="007B031F">
      <w:pPr>
        <w:pStyle w:val="BodyText"/>
        <w:ind w:firstLine="720"/>
        <w:rPr>
          <w:i/>
          <w:iCs/>
          <w:color w:val="000000"/>
        </w:rPr>
      </w:pPr>
      <w:r>
        <w:rPr>
          <w:i/>
          <w:iCs/>
          <w:color w:val="000000"/>
        </w:rPr>
        <w:t>urn:mrn:iala:aton:&lt;countrycode&gt;:&lt;NationalIdentifier&gt;</w:t>
      </w:r>
    </w:p>
    <w:p w:rsidR="007B031F" w:rsidRDefault="007B031F" w:rsidP="007B031F">
      <w:pPr>
        <w:pStyle w:val="BodyText"/>
        <w:rPr>
          <w:i/>
          <w:iCs/>
          <w:color w:val="000000"/>
        </w:rPr>
      </w:pPr>
    </w:p>
    <w:p w:rsidR="007B031F" w:rsidRDefault="007B031F" w:rsidP="009B0F92">
      <w:r>
        <w:t xml:space="preserve">where &lt;countrycode&gt; is the national identification defined by </w:t>
      </w:r>
      <w:r w:rsidRPr="00C74F1E">
        <w:rPr>
          <w:iCs/>
        </w:rPr>
        <w:t>ISO 3166</w:t>
      </w:r>
      <w:r>
        <w:rPr>
          <w:iCs/>
        </w:rPr>
        <w:t>-1 alpha-2</w:t>
      </w:r>
      <w:r w:rsidRPr="00C74F1E">
        <w:rPr>
          <w:iCs/>
        </w:rPr>
        <w:t xml:space="preserve"> </w:t>
      </w:r>
      <w:r>
        <w:rPr>
          <w:iCs/>
        </w:rPr>
        <w:t>c</w:t>
      </w:r>
      <w:r w:rsidRPr="00C74F1E">
        <w:rPr>
          <w:iCs/>
        </w:rPr>
        <w:t>odes for the representation of names of countries and their subdivisions</w:t>
      </w:r>
      <w:r>
        <w:rPr>
          <w:iCs/>
        </w:rPr>
        <w:t>.</w:t>
      </w:r>
    </w:p>
    <w:p w:rsidR="007B031F" w:rsidRDefault="007B031F" w:rsidP="009B0F92"/>
    <w:p w:rsidR="007B031F" w:rsidRDefault="007B031F" w:rsidP="009B0F92">
      <w:r>
        <w:t>Example:</w:t>
      </w:r>
    </w:p>
    <w:p w:rsidR="007B031F" w:rsidRDefault="007B031F" w:rsidP="009B0F92"/>
    <w:p w:rsidR="007B031F" w:rsidRDefault="007B031F" w:rsidP="007B031F">
      <w:pPr>
        <w:pStyle w:val="BodyText"/>
        <w:ind w:firstLine="720"/>
      </w:pPr>
      <w:r>
        <w:rPr>
          <w:i/>
          <w:iCs/>
          <w:color w:val="000000"/>
        </w:rPr>
        <w:t>urn:mrn:iala:aton:us:1234.5</w:t>
      </w:r>
    </w:p>
    <w:p w:rsidR="007B031F" w:rsidRDefault="007B031F" w:rsidP="007B031F">
      <w:pPr>
        <w:pStyle w:val="BodyText"/>
      </w:pPr>
    </w:p>
    <w:p w:rsidR="00805668" w:rsidRDefault="007B031F" w:rsidP="007B031F">
      <w:pPr>
        <w:pStyle w:val="BodyText"/>
      </w:pPr>
      <w:r>
        <w:t xml:space="preserve">denote the AtoN with identifier 1234.5 defined by the AtoN authority </w:t>
      </w:r>
      <w:r w:rsidR="00805668">
        <w:t xml:space="preserve">of the United States of America. </w:t>
      </w:r>
    </w:p>
    <w:p w:rsidR="007B031F" w:rsidRDefault="00805668" w:rsidP="007B031F">
      <w:pPr>
        <w:pStyle w:val="BodyText"/>
      </w:pPr>
      <w:r>
        <w:t xml:space="preserve">When referenced within the context of the national AtoN provider, only the national identifier is required (e.g. 1234.5). Ref Section 3.2 of this guideline. </w:t>
      </w:r>
    </w:p>
    <w:p w:rsidR="007B031F" w:rsidRDefault="007B031F" w:rsidP="007B031F">
      <w:pPr>
        <w:pStyle w:val="BodyText"/>
      </w:pPr>
    </w:p>
    <w:p w:rsidR="008638C7" w:rsidRDefault="008638C7" w:rsidP="008638C7">
      <w:pPr>
        <w:pStyle w:val="BodyText"/>
        <w:rPr>
          <w:rFonts w:ascii="Times New Roman" w:hAnsi="Times New Roman"/>
          <w:lang w:eastAsia="de-DE"/>
        </w:rPr>
      </w:pPr>
    </w:p>
    <w:p w:rsidR="007B031F" w:rsidRDefault="007B031F" w:rsidP="009B0F92"/>
    <w:p w:rsidR="007B031F" w:rsidRDefault="007B031F" w:rsidP="009B0F92"/>
    <w:p w:rsidR="008638C7" w:rsidRDefault="008638C7" w:rsidP="009B0F92"/>
    <w:p w:rsidR="008638C7" w:rsidRDefault="008638C7" w:rsidP="009B0F92"/>
    <w:p w:rsidR="007B031F" w:rsidRDefault="007B031F" w:rsidP="009B0F92"/>
    <w:p w:rsidR="00EE45C9" w:rsidRDefault="00EE45C9">
      <w:r>
        <w:br w:type="page"/>
      </w:r>
    </w:p>
    <w:p w:rsidR="00EE45C9" w:rsidRDefault="00EE45C9" w:rsidP="00BA6404">
      <w:pPr>
        <w:pStyle w:val="Annex"/>
      </w:pPr>
      <w:r>
        <w:lastRenderedPageBreak/>
        <w:t>MRN for Vessel Traffic Services</w:t>
      </w:r>
    </w:p>
    <w:p w:rsidR="00CA46C3" w:rsidRDefault="00CA46C3" w:rsidP="008638C7">
      <w:r w:rsidRPr="00CA46C3">
        <w:rPr>
          <w:highlight w:val="yellow"/>
        </w:rPr>
        <w:t>[</w:t>
      </w:r>
      <w:r w:rsidR="00D73821">
        <w:rPr>
          <w:highlight w:val="yellow"/>
        </w:rPr>
        <w:t xml:space="preserve">Development of this </w:t>
      </w:r>
      <w:r w:rsidRPr="00CA46C3">
        <w:rPr>
          <w:highlight w:val="yellow"/>
        </w:rPr>
        <w:t xml:space="preserve">annex </w:t>
      </w:r>
      <w:r w:rsidR="00D73821">
        <w:rPr>
          <w:highlight w:val="yellow"/>
        </w:rPr>
        <w:t>will require liaison between</w:t>
      </w:r>
      <w:r w:rsidRPr="00CA46C3">
        <w:rPr>
          <w:highlight w:val="yellow"/>
        </w:rPr>
        <w:t xml:space="preserve"> the VTS</w:t>
      </w:r>
      <w:r w:rsidR="00D73821">
        <w:rPr>
          <w:highlight w:val="yellow"/>
        </w:rPr>
        <w:t xml:space="preserve"> and ENAV</w:t>
      </w:r>
      <w:r w:rsidRPr="00CA46C3">
        <w:rPr>
          <w:highlight w:val="yellow"/>
        </w:rPr>
        <w:t xml:space="preserve"> committee</w:t>
      </w:r>
      <w:r w:rsidR="00D73821">
        <w:rPr>
          <w:highlight w:val="yellow"/>
        </w:rPr>
        <w:t>s</w:t>
      </w:r>
      <w:r w:rsidRPr="00CA46C3">
        <w:rPr>
          <w:highlight w:val="yellow"/>
        </w:rPr>
        <w:t>]</w:t>
      </w:r>
    </w:p>
    <w:p w:rsidR="00CA46C3" w:rsidRDefault="00CA46C3" w:rsidP="008638C7"/>
    <w:p w:rsidR="00EE45C9" w:rsidRDefault="00EE45C9" w:rsidP="008638C7">
      <w:r>
        <w:t>A unique identifier for a</w:t>
      </w:r>
      <w:r w:rsidR="008638C7">
        <w:t xml:space="preserve"> VTS service …?</w:t>
      </w:r>
    </w:p>
    <w:p w:rsidR="008638C7" w:rsidRDefault="008638C7" w:rsidP="008638C7"/>
    <w:p w:rsidR="00EE45C9" w:rsidRDefault="00EE45C9" w:rsidP="00EE45C9">
      <w:pPr>
        <w:pStyle w:val="BodyText"/>
        <w:ind w:firstLine="720"/>
        <w:rPr>
          <w:i/>
          <w:iCs/>
          <w:color w:val="000000"/>
        </w:rPr>
      </w:pPr>
      <w:r>
        <w:rPr>
          <w:i/>
          <w:iCs/>
          <w:color w:val="000000"/>
        </w:rPr>
        <w:t>urn:mrn:iala:</w:t>
      </w:r>
      <w:r w:rsidR="008638C7">
        <w:rPr>
          <w:i/>
          <w:iCs/>
          <w:color w:val="000000"/>
        </w:rPr>
        <w:t>vts</w:t>
      </w:r>
      <w:r>
        <w:rPr>
          <w:i/>
          <w:iCs/>
          <w:color w:val="000000"/>
        </w:rPr>
        <w:t>:&lt;countrycode&gt;:&lt;NationalIdentifier&gt;</w:t>
      </w:r>
    </w:p>
    <w:p w:rsidR="00EE45C9" w:rsidRDefault="00EE45C9" w:rsidP="00EE45C9">
      <w:pPr>
        <w:pStyle w:val="BodyText"/>
        <w:rPr>
          <w:i/>
          <w:iCs/>
          <w:color w:val="000000"/>
        </w:rPr>
      </w:pPr>
    </w:p>
    <w:p w:rsidR="00EE45C9" w:rsidRDefault="00EE45C9" w:rsidP="00EE45C9">
      <w:r>
        <w:t xml:space="preserve">where &lt;countrycode&gt; is the national identification defined by </w:t>
      </w:r>
      <w:r w:rsidRPr="00C74F1E">
        <w:rPr>
          <w:iCs/>
        </w:rPr>
        <w:t>ISO 3166</w:t>
      </w:r>
      <w:r>
        <w:rPr>
          <w:iCs/>
        </w:rPr>
        <w:t>-1 alpha-2</w:t>
      </w:r>
      <w:r w:rsidRPr="00C74F1E">
        <w:rPr>
          <w:iCs/>
        </w:rPr>
        <w:t xml:space="preserve"> </w:t>
      </w:r>
      <w:r>
        <w:rPr>
          <w:iCs/>
        </w:rPr>
        <w:t>c</w:t>
      </w:r>
      <w:r w:rsidRPr="00C74F1E">
        <w:rPr>
          <w:iCs/>
        </w:rPr>
        <w:t>odes for the representation of names of countries and their subdivisions</w:t>
      </w:r>
      <w:r>
        <w:rPr>
          <w:iCs/>
        </w:rPr>
        <w:t>.</w:t>
      </w:r>
    </w:p>
    <w:p w:rsidR="00EE45C9" w:rsidRDefault="00EE45C9" w:rsidP="00EE45C9"/>
    <w:p w:rsidR="00EE45C9" w:rsidRDefault="00EE45C9" w:rsidP="00EE45C9">
      <w:r>
        <w:t>Example:</w:t>
      </w:r>
    </w:p>
    <w:p w:rsidR="00EE45C9" w:rsidRDefault="00EE45C9" w:rsidP="00EE45C9"/>
    <w:p w:rsidR="00EE45C9" w:rsidRDefault="00EE45C9" w:rsidP="00EE45C9">
      <w:pPr>
        <w:pStyle w:val="BodyText"/>
        <w:ind w:firstLine="720"/>
      </w:pPr>
      <w:r>
        <w:rPr>
          <w:i/>
          <w:iCs/>
          <w:color w:val="000000"/>
        </w:rPr>
        <w:t>urn:mrn:iala:</w:t>
      </w:r>
      <w:r w:rsidR="008638C7">
        <w:rPr>
          <w:i/>
          <w:iCs/>
          <w:color w:val="000000"/>
        </w:rPr>
        <w:t>vts</w:t>
      </w:r>
      <w:r>
        <w:rPr>
          <w:i/>
          <w:iCs/>
          <w:color w:val="000000"/>
        </w:rPr>
        <w:t>:</w:t>
      </w:r>
      <w:r w:rsidR="008638C7">
        <w:rPr>
          <w:i/>
          <w:iCs/>
          <w:color w:val="000000"/>
        </w:rPr>
        <w:t>nl</w:t>
      </w:r>
      <w:r>
        <w:rPr>
          <w:i/>
          <w:iCs/>
          <w:color w:val="000000"/>
        </w:rPr>
        <w:t>:</w:t>
      </w:r>
      <w:r w:rsidR="008638C7">
        <w:rPr>
          <w:i/>
          <w:iCs/>
          <w:color w:val="000000"/>
        </w:rPr>
        <w:t>xxxxxx</w:t>
      </w:r>
    </w:p>
    <w:p w:rsidR="00EE45C9" w:rsidRDefault="00EE45C9" w:rsidP="00EE45C9">
      <w:pPr>
        <w:pStyle w:val="BodyText"/>
      </w:pPr>
    </w:p>
    <w:p w:rsidR="00EE45C9" w:rsidRDefault="00EE45C9" w:rsidP="00EE45C9">
      <w:pPr>
        <w:pStyle w:val="BodyText"/>
      </w:pPr>
      <w:r>
        <w:t xml:space="preserve">denote the </w:t>
      </w:r>
      <w:r w:rsidR="008638C7">
        <w:t>VTS service xxxxxx in the Netherlands</w:t>
      </w:r>
      <w:r>
        <w:t>.</w:t>
      </w:r>
    </w:p>
    <w:p w:rsidR="00EE45C9" w:rsidRDefault="00EE45C9" w:rsidP="00EE45C9">
      <w:pPr>
        <w:pStyle w:val="BodyText"/>
      </w:pPr>
    </w:p>
    <w:p w:rsidR="00EE45C9" w:rsidRDefault="00EE45C9" w:rsidP="00EE45C9"/>
    <w:p w:rsidR="00EE45C9" w:rsidRDefault="00EE45C9" w:rsidP="00EE45C9"/>
    <w:p w:rsidR="007B031F" w:rsidRDefault="007B031F" w:rsidP="009B0F92"/>
    <w:p w:rsidR="00EE45C9" w:rsidRDefault="00EE45C9" w:rsidP="00BA6404">
      <w:pPr>
        <w:pStyle w:val="Annex"/>
      </w:pPr>
      <w:r>
        <w:t>MRN for Water Ways</w:t>
      </w:r>
    </w:p>
    <w:p w:rsidR="00EE45C9" w:rsidRDefault="00EE45C9" w:rsidP="00EE45C9">
      <w:r>
        <w:t>A unique identifier for a Water</w:t>
      </w:r>
      <w:r w:rsidR="00845AA0">
        <w:t xml:space="preserve"> W</w:t>
      </w:r>
      <w:r>
        <w:t>ay</w:t>
      </w:r>
      <w:r w:rsidR="00845AA0">
        <w:t xml:space="preserve"> are frequently used in a list of lights to group AtoN according to their location.</w:t>
      </w:r>
    </w:p>
    <w:p w:rsidR="00EE45C9" w:rsidRDefault="00EE45C9" w:rsidP="00EE45C9"/>
    <w:p w:rsidR="00845AA0" w:rsidRDefault="00CA46C3" w:rsidP="00EE45C9">
      <w:r>
        <w:rPr>
          <w:highlight w:val="yellow"/>
        </w:rPr>
        <w:t xml:space="preserve">[This annex needs to be </w:t>
      </w:r>
      <w:r w:rsidR="00845AA0" w:rsidRPr="00845AA0">
        <w:rPr>
          <w:highlight w:val="yellow"/>
        </w:rPr>
        <w:t>progressed further</w:t>
      </w:r>
      <w:r>
        <w:rPr>
          <w:highlight w:val="yellow"/>
        </w:rPr>
        <w:t xml:space="preserve"> – by which committee?]</w:t>
      </w:r>
    </w:p>
    <w:p w:rsidR="00845AA0" w:rsidRDefault="00845AA0" w:rsidP="00EE45C9"/>
    <w:p w:rsidR="00EE45C9" w:rsidRDefault="00EE45C9" w:rsidP="00EE45C9">
      <w:r>
        <w:t>National water ways defintions</w:t>
      </w:r>
    </w:p>
    <w:p w:rsidR="00EE45C9" w:rsidRDefault="00EE45C9" w:rsidP="00EE45C9"/>
    <w:p w:rsidR="00EE45C9" w:rsidRDefault="00EE45C9" w:rsidP="00EE45C9">
      <w:pPr>
        <w:pStyle w:val="BodyText"/>
        <w:ind w:firstLine="720"/>
        <w:rPr>
          <w:i/>
          <w:iCs/>
          <w:color w:val="000000"/>
        </w:rPr>
      </w:pPr>
      <w:r>
        <w:rPr>
          <w:i/>
          <w:iCs/>
          <w:color w:val="000000"/>
        </w:rPr>
        <w:t>urn:mrn:iala:wwy:&lt;countrycode&gt;:&lt;NationalIdentifier&gt;</w:t>
      </w:r>
    </w:p>
    <w:p w:rsidR="00845AA0" w:rsidRDefault="00845AA0" w:rsidP="00845AA0">
      <w:r>
        <w:t xml:space="preserve">where &lt;countrycode&gt; is the national identification defined by </w:t>
      </w:r>
      <w:r w:rsidRPr="00C74F1E">
        <w:rPr>
          <w:iCs/>
        </w:rPr>
        <w:t>ISO 3166</w:t>
      </w:r>
      <w:r>
        <w:rPr>
          <w:iCs/>
        </w:rPr>
        <w:t>-1 alpha-2</w:t>
      </w:r>
      <w:r w:rsidRPr="00C74F1E">
        <w:rPr>
          <w:iCs/>
        </w:rPr>
        <w:t xml:space="preserve"> </w:t>
      </w:r>
      <w:r>
        <w:rPr>
          <w:iCs/>
        </w:rPr>
        <w:t>c</w:t>
      </w:r>
      <w:r w:rsidRPr="00C74F1E">
        <w:rPr>
          <w:iCs/>
        </w:rPr>
        <w:t>odes for the representation of names of countries and their subdivisions</w:t>
      </w:r>
      <w:r>
        <w:rPr>
          <w:iCs/>
        </w:rPr>
        <w:t>.</w:t>
      </w:r>
    </w:p>
    <w:p w:rsidR="00EE45C9" w:rsidRDefault="00EE45C9" w:rsidP="00EE45C9">
      <w:pPr>
        <w:pStyle w:val="BodyText"/>
        <w:rPr>
          <w:i/>
          <w:iCs/>
          <w:color w:val="000000"/>
        </w:rPr>
      </w:pPr>
    </w:p>
    <w:p w:rsidR="00EE45C9" w:rsidRPr="00845AA0" w:rsidRDefault="00845AA0" w:rsidP="00EE45C9">
      <w:pPr>
        <w:pStyle w:val="BodyText"/>
        <w:rPr>
          <w:iCs/>
          <w:color w:val="000000"/>
        </w:rPr>
      </w:pPr>
      <w:r w:rsidRPr="00845AA0">
        <w:rPr>
          <w:iCs/>
          <w:color w:val="000000"/>
        </w:rPr>
        <w:t>International water way definitions</w:t>
      </w:r>
      <w:r w:rsidR="008638C7">
        <w:rPr>
          <w:iCs/>
          <w:color w:val="000000"/>
        </w:rPr>
        <w:t xml:space="preserve"> (meaning any waterway definition involving more than one country.)</w:t>
      </w:r>
    </w:p>
    <w:p w:rsidR="00845AA0" w:rsidRDefault="00EE45C9" w:rsidP="00845AA0">
      <w:pPr>
        <w:pStyle w:val="BodyText"/>
        <w:ind w:firstLine="720"/>
        <w:rPr>
          <w:i/>
          <w:iCs/>
          <w:color w:val="000000"/>
        </w:rPr>
      </w:pPr>
      <w:r>
        <w:rPr>
          <w:i/>
          <w:iCs/>
          <w:color w:val="000000"/>
        </w:rPr>
        <w:t>urn:mrn:iala:wwy:</w:t>
      </w:r>
      <w:r w:rsidR="00845AA0">
        <w:rPr>
          <w:i/>
          <w:iCs/>
          <w:color w:val="000000"/>
        </w:rPr>
        <w:t>xz</w:t>
      </w:r>
      <w:r>
        <w:rPr>
          <w:i/>
          <w:iCs/>
          <w:color w:val="000000"/>
        </w:rPr>
        <w:t>:&lt;</w:t>
      </w:r>
      <w:r w:rsidR="00845AA0">
        <w:rPr>
          <w:i/>
          <w:iCs/>
          <w:color w:val="000000"/>
        </w:rPr>
        <w:t>???</w:t>
      </w:r>
      <w:r>
        <w:rPr>
          <w:i/>
          <w:iCs/>
          <w:color w:val="000000"/>
        </w:rPr>
        <w:t>&gt;</w:t>
      </w:r>
    </w:p>
    <w:p w:rsidR="00845AA0" w:rsidRDefault="00845AA0" w:rsidP="00845AA0">
      <w:pPr>
        <w:pStyle w:val="BodyText"/>
        <w:ind w:firstLine="720"/>
        <w:rPr>
          <w:i/>
          <w:iCs/>
          <w:color w:val="000000"/>
        </w:rPr>
      </w:pPr>
    </w:p>
    <w:p w:rsidR="00EE45C9" w:rsidRDefault="00CA46C3" w:rsidP="00EE45C9">
      <w:pPr>
        <w:pStyle w:val="BodyText"/>
        <w:rPr>
          <w:ins w:id="611" w:author="Jens Kristian Jensen" w:date="2016-03-04T09:54:00Z"/>
          <w:i/>
          <w:iCs/>
          <w:color w:val="000000"/>
        </w:rPr>
      </w:pPr>
      <w:r w:rsidRPr="00CA46C3">
        <w:rPr>
          <w:i/>
          <w:iCs/>
          <w:color w:val="000000"/>
          <w:highlight w:val="yellow"/>
        </w:rPr>
        <w:t>[</w:t>
      </w:r>
      <w:r w:rsidR="00845AA0" w:rsidRPr="00CA46C3">
        <w:rPr>
          <w:i/>
          <w:iCs/>
          <w:color w:val="000000"/>
          <w:highlight w:val="yellow"/>
        </w:rPr>
        <w:t>Reference to UNLOCODES reserving the code ‘xz’ for international</w:t>
      </w:r>
      <w:r w:rsidRPr="00CA46C3">
        <w:rPr>
          <w:i/>
          <w:iCs/>
          <w:color w:val="000000"/>
          <w:highlight w:val="yellow"/>
        </w:rPr>
        <w:t>]</w:t>
      </w:r>
    </w:p>
    <w:p w:rsidR="00B161F6" w:rsidRDefault="00B161F6" w:rsidP="00EE45C9">
      <w:pPr>
        <w:pStyle w:val="BodyText"/>
        <w:rPr>
          <w:ins w:id="612" w:author="Jens Kristian Jensen" w:date="2016-03-04T09:54:00Z"/>
          <w:i/>
          <w:iCs/>
          <w:color w:val="000000"/>
        </w:rPr>
      </w:pPr>
    </w:p>
    <w:p w:rsidR="00B161F6" w:rsidRDefault="00B161F6">
      <w:pPr>
        <w:rPr>
          <w:ins w:id="613" w:author="Jens Kristian Jensen" w:date="2016-03-04T09:54:00Z"/>
          <w:i/>
          <w:iCs/>
          <w:color w:val="000000"/>
          <w:highlight w:val="yellow"/>
        </w:rPr>
      </w:pPr>
      <w:ins w:id="614" w:author="Jens Kristian Jensen" w:date="2016-03-04T09:54:00Z">
        <w:r>
          <w:rPr>
            <w:i/>
            <w:iCs/>
            <w:color w:val="000000"/>
            <w:highlight w:val="yellow"/>
          </w:rPr>
          <w:br w:type="page"/>
        </w:r>
      </w:ins>
    </w:p>
    <w:p w:rsidR="00B161F6" w:rsidRDefault="00B161F6">
      <w:pPr>
        <w:pStyle w:val="Appendix"/>
        <w:rPr>
          <w:ins w:id="615" w:author="Jens Kristian Jensen" w:date="2016-03-04T10:11:00Z"/>
        </w:rPr>
        <w:pPrChange w:id="616" w:author="Jens Kristian Jensen" w:date="2016-03-04T09:55:00Z">
          <w:pPr>
            <w:pStyle w:val="BodyText"/>
          </w:pPr>
        </w:pPrChange>
      </w:pPr>
      <w:ins w:id="617" w:author="Jens Kristian Jensen" w:date="2016-03-04T09:55:00Z">
        <w:r>
          <w:lastRenderedPageBreak/>
          <w:t>Example Usecase</w:t>
        </w:r>
      </w:ins>
      <w:ins w:id="618" w:author="Jens Kristian Jensen" w:date="2016-03-04T10:27:00Z">
        <w:r w:rsidR="00094EDC">
          <w:t xml:space="preserve">: </w:t>
        </w:r>
      </w:ins>
      <w:ins w:id="619" w:author="Jens Kristian Jensen" w:date="2016-03-04T09:55:00Z">
        <w:r>
          <w:t>Universal Voyage ID (UVID) and Universal Port Call ID</w:t>
        </w:r>
      </w:ins>
      <w:ins w:id="620" w:author="Jens Kristian Jensen" w:date="2016-03-04T09:56:00Z">
        <w:r>
          <w:t xml:space="preserve"> (UPCID)</w:t>
        </w:r>
      </w:ins>
    </w:p>
    <w:p w:rsidR="00B161F6" w:rsidRDefault="009E00ED">
      <w:pPr>
        <w:pStyle w:val="AppendixHeading2"/>
        <w:rPr>
          <w:ins w:id="621" w:author="Jens Kristian Jensen" w:date="2016-03-04T10:11:00Z"/>
        </w:rPr>
        <w:pPrChange w:id="622" w:author="Jens Kristian Jensen" w:date="2016-03-04T09:56:00Z">
          <w:pPr>
            <w:pStyle w:val="BodyText"/>
          </w:pPr>
        </w:pPrChange>
      </w:pPr>
      <w:ins w:id="623" w:author="Jens Kristian Jensen" w:date="2016-03-04T10:11:00Z">
        <w:r>
          <w:t>Background</w:t>
        </w:r>
      </w:ins>
    </w:p>
    <w:p w:rsidR="009E00ED" w:rsidRDefault="00471BE6">
      <w:pPr>
        <w:pStyle w:val="BodyText"/>
        <w:rPr>
          <w:ins w:id="624" w:author="Jens Kristian Jensen" w:date="2016-03-04T10:13:00Z"/>
        </w:rPr>
      </w:pPr>
      <w:ins w:id="625" w:author="Jens Kristian Jensen" w:date="2016-03-04T10:12:00Z">
        <w:r>
          <w:t>The STM validation project, cofounded by the European Union under the TEN-T programme, intends to validate concepts related to Strategic and Dynamic Voyage Management, as well as interactio</w:t>
        </w:r>
      </w:ins>
      <w:ins w:id="626" w:author="Jens Kristian Jensen" w:date="2016-03-04T10:13:00Z">
        <w:r>
          <w:t>ns between ships and Port under the concept of Port Collaborative Decision Making.</w:t>
        </w:r>
      </w:ins>
    </w:p>
    <w:p w:rsidR="00471BE6" w:rsidRDefault="00471BE6">
      <w:pPr>
        <w:pStyle w:val="BodyText"/>
        <w:rPr>
          <w:ins w:id="627" w:author="Jens Kristian Jensen" w:date="2016-03-04T10:14:00Z"/>
        </w:rPr>
      </w:pPr>
      <w:ins w:id="628" w:author="Jens Kristian Jensen" w:date="2016-03-04T10:13:00Z">
        <w:r>
          <w:t xml:space="preserve">As part of the project, the need for </w:t>
        </w:r>
        <w:r w:rsidRPr="005009E7">
          <w:rPr>
            <w:i/>
            <w:rPrChange w:id="629" w:author="Jens Kristian Jensen" w:date="2016-03-07T11:05:00Z">
              <w:rPr/>
            </w:rPrChange>
          </w:rPr>
          <w:t>universally unique identifiers</w:t>
        </w:r>
        <w:r>
          <w:t xml:space="preserve"> </w:t>
        </w:r>
      </w:ins>
      <w:ins w:id="630" w:author="Jens Kristian Jensen" w:date="2016-03-04T14:49:00Z">
        <w:r w:rsidR="003B4A38">
          <w:t xml:space="preserve">to identify </w:t>
        </w:r>
      </w:ins>
      <w:ins w:id="631" w:author="Jens Kristian Jensen" w:date="2016-03-04T10:14:00Z">
        <w:r>
          <w:t xml:space="preserve">instances of </w:t>
        </w:r>
      </w:ins>
      <w:ins w:id="632" w:author="Jens Kristian Jensen" w:date="2016-03-04T10:13:00Z">
        <w:r>
          <w:t xml:space="preserve">a ships voyage </w:t>
        </w:r>
      </w:ins>
      <w:ins w:id="633" w:author="Jens Kristian Jensen" w:date="2016-03-04T14:49:00Z">
        <w:r w:rsidR="003B4A38">
          <w:t xml:space="preserve">(to be accessible via a Voyage </w:t>
        </w:r>
      </w:ins>
      <w:ins w:id="634" w:author="Jens Kristian Jensen" w:date="2016-03-04T14:50:00Z">
        <w:r w:rsidR="003B4A38">
          <w:t xml:space="preserve">Service) </w:t>
        </w:r>
      </w:ins>
      <w:ins w:id="635" w:author="Jens Kristian Jensen" w:date="2016-03-04T10:13:00Z">
        <w:r>
          <w:t xml:space="preserve">and </w:t>
        </w:r>
      </w:ins>
      <w:ins w:id="636" w:author="Jens Kristian Jensen" w:date="2016-03-04T14:50:00Z">
        <w:r w:rsidR="003B4A38">
          <w:t xml:space="preserve">instances of a </w:t>
        </w:r>
      </w:ins>
      <w:ins w:id="637" w:author="Jens Kristian Jensen" w:date="2016-03-04T10:14:00Z">
        <w:r>
          <w:t xml:space="preserve">a port call </w:t>
        </w:r>
      </w:ins>
      <w:ins w:id="638" w:author="Jens Kristian Jensen" w:date="2016-03-04T14:50:00Z">
        <w:r w:rsidR="003B4A38">
          <w:t xml:space="preserve">(via a Port Call Service) </w:t>
        </w:r>
      </w:ins>
      <w:ins w:id="639" w:author="Jens Kristian Jensen" w:date="2016-03-04T10:14:00Z">
        <w:r>
          <w:t>has been identified as required enablers of the concepts to be validated</w:t>
        </w:r>
      </w:ins>
      <w:ins w:id="640" w:author="Jens Kristian Jensen" w:date="2016-03-04T10:35:00Z">
        <w:r w:rsidR="00DC0BE3">
          <w:t xml:space="preserve">, including definition of relevant harmonized information objects </w:t>
        </w:r>
      </w:ins>
      <w:ins w:id="641" w:author="Jens Kristian Jensen" w:date="2016-03-04T10:36:00Z">
        <w:r w:rsidR="00DC0BE3">
          <w:t>to represent a ships voyage and states or events related to a portcall, based on experience from previous projects such as MonaLisa 2.0 and PRONTO</w:t>
        </w:r>
      </w:ins>
      <w:ins w:id="642" w:author="Jens Kristian Jensen" w:date="2016-03-04T10:14:00Z">
        <w:r>
          <w:t>.</w:t>
        </w:r>
      </w:ins>
    </w:p>
    <w:p w:rsidR="00DC0BE3" w:rsidRDefault="00DC0BE3">
      <w:pPr>
        <w:pStyle w:val="BodyText"/>
        <w:rPr>
          <w:ins w:id="643" w:author="Jens Kristian Jensen" w:date="2016-03-04T10:29:00Z"/>
        </w:rPr>
      </w:pPr>
      <w:ins w:id="644" w:author="Jens Kristian Jensen" w:date="2016-03-04T10:30:00Z">
        <w:r>
          <w:t xml:space="preserve">These identifiers resemble identifiers utilized in </w:t>
        </w:r>
      </w:ins>
      <w:ins w:id="645" w:author="Jens Kristian Jensen" w:date="2016-03-04T10:31:00Z">
        <w:r>
          <w:t xml:space="preserve">logistic chain operations, for which GS1 (Global Standards One) have created a number of standards, </w:t>
        </w:r>
      </w:ins>
      <w:ins w:id="646" w:author="Jens Kristian Jensen" w:date="2016-03-04T10:32:00Z">
        <w:r>
          <w:t xml:space="preserve">for instance the </w:t>
        </w:r>
      </w:ins>
      <w:ins w:id="647" w:author="Jens Kristian Jensen" w:date="2016-03-04T10:33:00Z">
        <w:r>
          <w:fldChar w:fldCharType="begin"/>
        </w:r>
        <w:r>
          <w:instrText xml:space="preserve"> HYPERLINK "http://www.gs1.org/docs/epc/epcis_1_1-standard-20140520.pdf" </w:instrText>
        </w:r>
        <w:r>
          <w:fldChar w:fldCharType="separate"/>
        </w:r>
        <w:r w:rsidRPr="00DC0BE3">
          <w:rPr>
            <w:rStyle w:val="Hyperlink"/>
          </w:rPr>
          <w:t>EPCIS</w:t>
        </w:r>
        <w:r>
          <w:fldChar w:fldCharType="end"/>
        </w:r>
      </w:ins>
      <w:ins w:id="648" w:author="Jens Kristian Jensen" w:date="2016-03-04T10:32:00Z">
        <w:r>
          <w:t xml:space="preserve"> (E</w:t>
        </w:r>
      </w:ins>
      <w:ins w:id="649" w:author="Jens Kristian Jensen" w:date="2016-03-04T10:33:00Z">
        <w:r>
          <w:t xml:space="preserve">lectronic Product Code Information Services) – however </w:t>
        </w:r>
      </w:ins>
      <w:ins w:id="650" w:author="Jens Kristian Jensen" w:date="2016-03-04T10:37:00Z">
        <w:r>
          <w:t xml:space="preserve">support for </w:t>
        </w:r>
      </w:ins>
      <w:ins w:id="651" w:author="Jens Kristian Jensen" w:date="2016-03-04T10:33:00Z">
        <w:r>
          <w:t xml:space="preserve">some features desired for </w:t>
        </w:r>
      </w:ins>
      <w:ins w:id="652" w:author="Jens Kristian Jensen" w:date="2016-03-04T10:34:00Z">
        <w:r>
          <w:t>application</w:t>
        </w:r>
      </w:ins>
      <w:ins w:id="653" w:author="Jens Kristian Jensen" w:date="2016-03-04T10:33:00Z">
        <w:r>
          <w:t xml:space="preserve"> </w:t>
        </w:r>
      </w:ins>
      <w:ins w:id="654" w:author="Jens Kristian Jensen" w:date="2016-03-04T10:34:00Z">
        <w:r>
          <w:t>in a maritime context</w:t>
        </w:r>
      </w:ins>
      <w:ins w:id="655" w:author="Jens Kristian Jensen" w:date="2016-03-04T10:37:00Z">
        <w:r>
          <w:t xml:space="preserve"> needs to be </w:t>
        </w:r>
      </w:ins>
      <w:ins w:id="656" w:author="Jens Kristian Jensen" w:date="2016-03-04T10:39:00Z">
        <w:r w:rsidR="00267A55">
          <w:t xml:space="preserve">further </w:t>
        </w:r>
      </w:ins>
      <w:ins w:id="657" w:author="Jens Kristian Jensen" w:date="2016-03-04T10:37:00Z">
        <w:r>
          <w:t>developed</w:t>
        </w:r>
      </w:ins>
      <w:ins w:id="658" w:author="Jens Kristian Jensen" w:date="2016-03-04T10:40:00Z">
        <w:r w:rsidR="00267A55">
          <w:t xml:space="preserve">, and the relation to the e-navigation strategy, the Single Window concept and S-100 data modelling </w:t>
        </w:r>
      </w:ins>
      <w:ins w:id="659" w:author="Jens Kristian Jensen" w:date="2016-03-04T10:41:00Z">
        <w:r w:rsidR="00267A55">
          <w:t>regime needs to be evaluated</w:t>
        </w:r>
      </w:ins>
      <w:ins w:id="660" w:author="Jens Kristian Jensen" w:date="2016-03-04T10:34:00Z">
        <w:r>
          <w:t>.</w:t>
        </w:r>
      </w:ins>
    </w:p>
    <w:p w:rsidR="00DC0BE3" w:rsidRDefault="00471BE6">
      <w:pPr>
        <w:pStyle w:val="BodyText"/>
        <w:rPr>
          <w:ins w:id="661" w:author="Jens Kristian Jensen" w:date="2016-03-04T10:37:00Z"/>
        </w:rPr>
      </w:pPr>
      <w:ins w:id="662" w:author="Jens Kristian Jensen" w:date="2016-03-04T10:14:00Z">
        <w:r>
          <w:t xml:space="preserve">The project wishes to apply the Maritime Resource Name methodology to </w:t>
        </w:r>
      </w:ins>
      <w:ins w:id="663" w:author="Jens Kristian Jensen" w:date="2016-03-04T10:15:00Z">
        <w:r>
          <w:t xml:space="preserve">test and </w:t>
        </w:r>
      </w:ins>
      <w:ins w:id="664" w:author="Jens Kristian Jensen" w:date="2016-03-04T10:14:00Z">
        <w:r>
          <w:t>validate the</w:t>
        </w:r>
      </w:ins>
      <w:ins w:id="665" w:author="Jens Kristian Jensen" w:date="2016-03-04T10:34:00Z">
        <w:r w:rsidR="00DC0BE3">
          <w:t xml:space="preserve"> </w:t>
        </w:r>
      </w:ins>
      <w:ins w:id="666" w:author="Jens Kristian Jensen" w:date="2016-03-04T10:14:00Z">
        <w:r>
          <w:t>concepts</w:t>
        </w:r>
      </w:ins>
      <w:ins w:id="667" w:author="Jens Kristian Jensen" w:date="2016-03-04T10:34:00Z">
        <w:r w:rsidR="00DC0BE3">
          <w:t xml:space="preserve"> in the maritime context, before bringing them to relevant standardization bodies</w:t>
        </w:r>
      </w:ins>
      <w:ins w:id="668" w:author="Jens Kristian Jensen" w:date="2016-03-04T10:15:00Z">
        <w:r>
          <w:t xml:space="preserve">, and has requested to be registered as &lt;governing-organization&gt; for an </w:t>
        </w:r>
        <w:r w:rsidRPr="000B73A7">
          <w:rPr>
            <w:u w:val="single"/>
            <w:rPrChange w:id="669" w:author="Jens Kristian Jensen" w:date="2016-03-04T10:28:00Z">
              <w:rPr/>
            </w:rPrChange>
          </w:rPr>
          <w:t>experimental</w:t>
        </w:r>
        <w:r>
          <w:t xml:space="preserve"> namespace</w:t>
        </w:r>
      </w:ins>
      <w:ins w:id="670" w:author="Jens Kristian Jensen" w:date="2016-03-04T10:16:00Z">
        <w:r>
          <w:t xml:space="preserve"> (listed in Annex A): </w:t>
        </w:r>
      </w:ins>
      <w:ins w:id="671" w:author="Jens Kristian Jensen" w:date="2016-03-04T10:15:00Z">
        <w:r>
          <w:t xml:space="preserve"> </w:t>
        </w:r>
      </w:ins>
    </w:p>
    <w:p w:rsidR="003B4A38" w:rsidRDefault="00471BE6">
      <w:pPr>
        <w:pStyle w:val="BodyText"/>
        <w:ind w:firstLine="720"/>
        <w:rPr>
          <w:ins w:id="672" w:author="Jens Kristian Jensen" w:date="2016-03-04T14:49:00Z"/>
        </w:rPr>
        <w:pPrChange w:id="673" w:author="Jens Kristian Jensen" w:date="2016-03-04T14:49:00Z">
          <w:pPr>
            <w:pStyle w:val="BodyText"/>
          </w:pPr>
        </w:pPrChange>
      </w:pPr>
      <w:ins w:id="674" w:author="Jens Kristian Jensen" w:date="2016-03-04T10:15:00Z">
        <w:r>
          <w:t>“urn:mrnx</w:t>
        </w:r>
      </w:ins>
      <w:ins w:id="675" w:author="Jens Kristian Jensen" w:date="2016-03-04T10:16:00Z">
        <w:r>
          <w:t>:stm:</w:t>
        </w:r>
      </w:ins>
      <w:ins w:id="676" w:author="Jens Kristian Jensen" w:date="2016-03-04T10:15:00Z">
        <w:r>
          <w:t>”</w:t>
        </w:r>
      </w:ins>
    </w:p>
    <w:p w:rsidR="00471BE6" w:rsidRDefault="00471BE6">
      <w:pPr>
        <w:pStyle w:val="BodyText"/>
        <w:rPr>
          <w:ins w:id="677" w:author="Jens Kristian Jensen" w:date="2016-03-04T10:11:00Z"/>
        </w:rPr>
      </w:pPr>
    </w:p>
    <w:p w:rsidR="009E00ED" w:rsidRDefault="009E00ED">
      <w:pPr>
        <w:pStyle w:val="AppendixHeading2"/>
        <w:rPr>
          <w:ins w:id="678" w:author="Jens Kristian Jensen" w:date="2016-03-04T10:11:00Z"/>
        </w:rPr>
        <w:pPrChange w:id="679" w:author="Jens Kristian Jensen" w:date="2016-03-04T10:11:00Z">
          <w:pPr>
            <w:pStyle w:val="BodyText"/>
          </w:pPr>
        </w:pPrChange>
      </w:pPr>
      <w:ins w:id="680" w:author="Jens Kristian Jensen" w:date="2016-03-04T10:11:00Z">
        <w:r>
          <w:t>Universal Voyage_ID (UVID)</w:t>
        </w:r>
      </w:ins>
    </w:p>
    <w:p w:rsidR="009E00ED" w:rsidRDefault="00267A55">
      <w:pPr>
        <w:pStyle w:val="BodyText"/>
        <w:rPr>
          <w:ins w:id="681" w:author="Jens Kristian Jensen" w:date="2016-03-04T10:44:00Z"/>
        </w:rPr>
      </w:pPr>
      <w:ins w:id="682" w:author="Jens Kristian Jensen" w:date="2016-03-04T10:42:00Z">
        <w:r>
          <w:t xml:space="preserve">The update of IEC </w:t>
        </w:r>
      </w:ins>
      <w:ins w:id="683" w:author="Jens Kristian Jensen" w:date="2016-03-04T10:43:00Z">
        <w:r>
          <w:t>61174 teststandard for ECDIS</w:t>
        </w:r>
      </w:ins>
      <w:ins w:id="684" w:author="Jens Kristian Jensen" w:date="2016-03-04T10:51:00Z">
        <w:r w:rsidR="0078205B">
          <w:t xml:space="preserve"> in 2015</w:t>
        </w:r>
      </w:ins>
      <w:ins w:id="685" w:author="Jens Kristian Jensen" w:date="2016-03-04T10:43:00Z">
        <w:r>
          <w:t xml:space="preserve">, introduced a standardized </w:t>
        </w:r>
      </w:ins>
      <w:ins w:id="686" w:author="Jens Kristian Jensen" w:date="2016-03-04T10:44:00Z">
        <w:r>
          <w:t>data</w:t>
        </w:r>
      </w:ins>
      <w:ins w:id="687" w:author="Jens Kristian Jensen" w:date="2016-03-04T10:43:00Z">
        <w:r>
          <w:t>format for representation of a ships voyage</w:t>
        </w:r>
      </w:ins>
      <w:ins w:id="688" w:author="Jens Kristian Jensen" w:date="2016-03-04T10:44:00Z">
        <w:r>
          <w:t>plan (the RTZ format).</w:t>
        </w:r>
      </w:ins>
    </w:p>
    <w:p w:rsidR="00267A55" w:rsidRDefault="00267A55">
      <w:pPr>
        <w:pStyle w:val="BodyText"/>
        <w:rPr>
          <w:ins w:id="689" w:author="Jens Kristian Jensen" w:date="2016-03-04T10:48:00Z"/>
        </w:rPr>
      </w:pPr>
      <w:ins w:id="690" w:author="Jens Kristian Jensen" w:date="2016-03-04T10:44:00Z">
        <w:r>
          <w:t>This format includes a</w:t>
        </w:r>
      </w:ins>
      <w:ins w:id="691" w:author="Jens Kristian Jensen" w:date="2016-03-04T10:45:00Z">
        <w:r>
          <w:t xml:space="preserve">n identifier </w:t>
        </w:r>
      </w:ins>
      <w:ins w:id="692" w:author="Jens Kristian Jensen" w:date="2016-03-04T10:44:00Z">
        <w:r>
          <w:t>field</w:t>
        </w:r>
      </w:ins>
      <w:ins w:id="693" w:author="Jens Kristian Jensen" w:date="2016-03-04T10:45:00Z">
        <w:r>
          <w:t xml:space="preserve">, which can be used to </w:t>
        </w:r>
      </w:ins>
      <w:ins w:id="694" w:author="Jens Kristian Jensen" w:date="2016-03-04T10:46:00Z">
        <w:r>
          <w:t xml:space="preserve">uniquely </w:t>
        </w:r>
      </w:ins>
      <w:ins w:id="695" w:author="Jens Kristian Jensen" w:date="2016-03-04T10:45:00Z">
        <w:r>
          <w:t xml:space="preserve">identify an instance of a ships </w:t>
        </w:r>
      </w:ins>
      <w:ins w:id="696" w:author="Jens Kristian Jensen" w:date="2016-03-04T10:46:00Z">
        <w:r>
          <w:t xml:space="preserve">planned </w:t>
        </w:r>
      </w:ins>
      <w:ins w:id="697" w:author="Jens Kristian Jensen" w:date="2016-03-04T10:45:00Z">
        <w:r>
          <w:t>voyage</w:t>
        </w:r>
      </w:ins>
      <w:ins w:id="698" w:author="Jens Kristian Jensen" w:date="2016-03-04T10:46:00Z">
        <w:r>
          <w:t>, throughout the lifecycle of the voyage from strategic planning, through the dynamic updates underway, until comple</w:t>
        </w:r>
      </w:ins>
      <w:ins w:id="699" w:author="Jens Kristian Jensen" w:date="2016-03-04T10:49:00Z">
        <w:r>
          <w:t>tion</w:t>
        </w:r>
      </w:ins>
      <w:ins w:id="700" w:author="Jens Kristian Jensen" w:date="2016-03-04T10:46:00Z">
        <w:r>
          <w:t xml:space="preserve">. </w:t>
        </w:r>
      </w:ins>
      <w:ins w:id="701" w:author="Jens Kristian Jensen" w:date="2016-03-07T11:06:00Z">
        <w:r w:rsidR="005009E7">
          <w:t>W</w:t>
        </w:r>
      </w:ins>
      <w:ins w:id="702" w:author="Jens Kristian Jensen" w:date="2016-03-04T10:48:00Z">
        <w:r>
          <w:t xml:space="preserve">hen communicating updates between any group of stakeholders, </w:t>
        </w:r>
      </w:ins>
      <w:ins w:id="703" w:author="Jens Kristian Jensen" w:date="2016-03-04T10:47:00Z">
        <w:r>
          <w:t>a globally unique identifier is needed</w:t>
        </w:r>
      </w:ins>
      <w:ins w:id="704" w:author="Jens Kristian Jensen" w:date="2016-03-04T10:49:00Z">
        <w:r>
          <w:t>, and methods to manage the version history of changes applied</w:t>
        </w:r>
      </w:ins>
      <w:ins w:id="705" w:author="Jens Kristian Jensen" w:date="2016-03-04T10:48:00Z">
        <w:r>
          <w:t>.</w:t>
        </w:r>
      </w:ins>
    </w:p>
    <w:p w:rsidR="00267A55" w:rsidRDefault="0078205B">
      <w:pPr>
        <w:pStyle w:val="BodyText"/>
        <w:rPr>
          <w:ins w:id="706" w:author="Jens Kristian Jensen" w:date="2016-03-04T10:58:00Z"/>
        </w:rPr>
      </w:pPr>
      <w:ins w:id="707" w:author="Jens Kristian Jensen" w:date="2016-03-04T10:52:00Z">
        <w:r>
          <w:t xml:space="preserve">The STM project intends to establish the concept of a ‘Voyage Service’ as the </w:t>
        </w:r>
      </w:ins>
      <w:ins w:id="708" w:author="Jens Kristian Jensen" w:date="2016-03-04T10:53:00Z">
        <w:r>
          <w:t xml:space="preserve">point of contact </w:t>
        </w:r>
      </w:ins>
      <w:ins w:id="709" w:author="Jens Kristian Jensen" w:date="2016-03-04T10:56:00Z">
        <w:r>
          <w:t xml:space="preserve">to enable </w:t>
        </w:r>
      </w:ins>
      <w:ins w:id="710" w:author="Jens Kristian Jensen" w:date="2016-03-04T10:53:00Z">
        <w:r>
          <w:t xml:space="preserve">authorized </w:t>
        </w:r>
      </w:ins>
      <w:ins w:id="711" w:author="Jens Kristian Jensen" w:date="2016-03-04T10:55:00Z">
        <w:r>
          <w:t xml:space="preserve">parties </w:t>
        </w:r>
      </w:ins>
      <w:ins w:id="712" w:author="Jens Kristian Jensen" w:date="2016-03-04T10:53:00Z">
        <w:r>
          <w:t>(nominated collaborators</w:t>
        </w:r>
      </w:ins>
      <w:ins w:id="713" w:author="Jens Kristian Jensen" w:date="2016-03-04T10:55:00Z">
        <w:r>
          <w:t xml:space="preserve"> such as agents, </w:t>
        </w:r>
      </w:ins>
      <w:ins w:id="714" w:author="Jens Kristian Jensen" w:date="2016-03-04T14:23:00Z">
        <w:r w:rsidR="008B34AA">
          <w:t xml:space="preserve">pilots, </w:t>
        </w:r>
      </w:ins>
      <w:ins w:id="715" w:author="Jens Kristian Jensen" w:date="2016-03-04T10:55:00Z">
        <w:r>
          <w:t>ports, VTS’es etc.</w:t>
        </w:r>
      </w:ins>
      <w:ins w:id="716" w:author="Jens Kristian Jensen" w:date="2016-03-04T10:53:00Z">
        <w:r>
          <w:t xml:space="preserve">) to interact </w:t>
        </w:r>
      </w:ins>
      <w:ins w:id="717" w:author="Jens Kristian Jensen" w:date="2016-03-04T10:56:00Z">
        <w:r>
          <w:t xml:space="preserve">electronically </w:t>
        </w:r>
      </w:ins>
      <w:ins w:id="718" w:author="Jens Kristian Jensen" w:date="2016-03-04T10:54:00Z">
        <w:r>
          <w:t>with information related to a ships voyage.</w:t>
        </w:r>
      </w:ins>
    </w:p>
    <w:p w:rsidR="003C68DB" w:rsidRDefault="0078205B">
      <w:pPr>
        <w:pStyle w:val="BodyText"/>
        <w:rPr>
          <w:ins w:id="719" w:author="Jens Kristian Jensen" w:date="2016-03-04T13:15:00Z"/>
        </w:rPr>
      </w:pPr>
      <w:ins w:id="720" w:author="Jens Kristian Jensen" w:date="2016-03-04T10:58:00Z">
        <w:r>
          <w:t xml:space="preserve">It has been </w:t>
        </w:r>
      </w:ins>
      <w:ins w:id="721" w:author="Jens Kristian Jensen" w:date="2016-03-04T11:00:00Z">
        <w:r w:rsidR="003C68DB">
          <w:t xml:space="preserve">observed </w:t>
        </w:r>
      </w:ins>
      <w:ins w:id="722" w:author="Jens Kristian Jensen" w:date="2016-03-04T10:58:00Z">
        <w:r>
          <w:t xml:space="preserve">that centralized methods </w:t>
        </w:r>
      </w:ins>
      <w:ins w:id="723" w:author="Jens Kristian Jensen" w:date="2016-03-04T11:00:00Z">
        <w:r w:rsidR="003C68DB">
          <w:t>for is</w:t>
        </w:r>
      </w:ins>
      <w:ins w:id="724" w:author="Jens Kristian Jensen" w:date="2016-03-04T11:01:00Z">
        <w:r w:rsidR="003C68DB">
          <w:t>s</w:t>
        </w:r>
      </w:ins>
      <w:ins w:id="725" w:author="Jens Kristian Jensen" w:date="2016-03-04T11:00:00Z">
        <w:r w:rsidR="003C68DB">
          <w:t xml:space="preserve">uing unique identifiers </w:t>
        </w:r>
      </w:ins>
      <w:ins w:id="726" w:author="Jens Kristian Jensen" w:date="2016-03-04T11:05:00Z">
        <w:r w:rsidR="003C68DB">
          <w:t>(</w:t>
        </w:r>
      </w:ins>
      <w:ins w:id="727" w:author="Jens Kristian Jensen" w:date="2016-03-04T10:58:00Z">
        <w:r>
          <w:t xml:space="preserve">such as Global Unique Flight Identifiers </w:t>
        </w:r>
      </w:ins>
      <w:ins w:id="728" w:author="Jens Kristian Jensen" w:date="2016-03-04T10:59:00Z">
        <w:r>
          <w:t>in the aviation industry</w:t>
        </w:r>
      </w:ins>
      <w:ins w:id="729" w:author="Jens Kristian Jensen" w:date="2016-03-04T11:05:00Z">
        <w:r w:rsidR="003C68DB">
          <w:t>)</w:t>
        </w:r>
      </w:ins>
      <w:ins w:id="730" w:author="Jens Kristian Jensen" w:date="2016-03-04T10:59:00Z">
        <w:r>
          <w:t xml:space="preserve"> </w:t>
        </w:r>
      </w:ins>
      <w:ins w:id="731" w:author="Jens Kristian Jensen" w:date="2016-03-04T10:58:00Z">
        <w:r>
          <w:t>demand connectivity in the time of creation</w:t>
        </w:r>
      </w:ins>
      <w:ins w:id="732" w:author="Jens Kristian Jensen" w:date="2016-03-04T11:15:00Z">
        <w:r w:rsidR="0032103B">
          <w:t>. T</w:t>
        </w:r>
      </w:ins>
      <w:ins w:id="733" w:author="Jens Kristian Jensen" w:date="2016-03-04T10:59:00Z">
        <w:r>
          <w:t>his is seen as an undesirable requirement and possible point of failure.</w:t>
        </w:r>
      </w:ins>
      <w:ins w:id="734" w:author="Jens Kristian Jensen" w:date="2016-03-04T11:04:00Z">
        <w:r w:rsidR="003C68DB">
          <w:t xml:space="preserve"> </w:t>
        </w:r>
      </w:ins>
      <w:ins w:id="735" w:author="Jens Kristian Jensen" w:date="2016-03-04T11:01:00Z">
        <w:r w:rsidR="003C68DB">
          <w:t xml:space="preserve">Instead a delegated approach, where each registered provider of a Voyage Service is </w:t>
        </w:r>
      </w:ins>
      <w:ins w:id="736" w:author="Jens Kristian Jensen" w:date="2016-03-04T11:04:00Z">
        <w:r w:rsidR="003C68DB">
          <w:t xml:space="preserve">delegated the ability </w:t>
        </w:r>
      </w:ins>
      <w:ins w:id="737" w:author="Jens Kristian Jensen" w:date="2016-03-04T11:01:00Z">
        <w:r w:rsidR="003C68DB">
          <w:t>to issue their own identifiers is desired.</w:t>
        </w:r>
      </w:ins>
    </w:p>
    <w:p w:rsidR="003D0C16" w:rsidRDefault="003D0C16" w:rsidP="003D0C16">
      <w:pPr>
        <w:pStyle w:val="BodyText"/>
        <w:rPr>
          <w:ins w:id="738" w:author="Jens Kristian Jensen" w:date="2016-03-04T13:18:00Z"/>
        </w:rPr>
      </w:pPr>
      <w:ins w:id="739" w:author="Jens Kristian Jensen" w:date="2016-03-04T13:15:00Z">
        <w:r>
          <w:t xml:space="preserve">The project builds on an extension of the Maritime Cloud concept denoted SeaSWIM, which assumes that a </w:t>
        </w:r>
        <w:r w:rsidRPr="00442748">
          <w:rPr>
            <w:i/>
          </w:rPr>
          <w:t>Service Registry</w:t>
        </w:r>
        <w:r>
          <w:rPr>
            <w:i/>
          </w:rPr>
          <w:t xml:space="preserve"> </w:t>
        </w:r>
        <w:r w:rsidRPr="00442748">
          <w:t>exist</w:t>
        </w:r>
        <w:r>
          <w:t>, which will enable discovery of all instances of standardized Voyage Services</w:t>
        </w:r>
      </w:ins>
      <w:ins w:id="740" w:author="Jens Kristian Jensen" w:date="2016-03-04T13:16:00Z">
        <w:r>
          <w:t xml:space="preserve"> – and that all registered instances of a Voyage Service contain a un</w:t>
        </w:r>
        <w:r w:rsidR="00475467">
          <w:t>ique Voyage_Service_Provider_ID</w:t>
        </w:r>
      </w:ins>
      <w:ins w:id="741" w:author="Jens Kristian Jensen" w:date="2016-03-04T13:15:00Z">
        <w:r>
          <w:t>.</w:t>
        </w:r>
      </w:ins>
    </w:p>
    <w:p w:rsidR="00475467" w:rsidRDefault="00475467" w:rsidP="003D0C16">
      <w:pPr>
        <w:pStyle w:val="BodyText"/>
        <w:rPr>
          <w:ins w:id="742" w:author="Jens Kristian Jensen" w:date="2016-03-04T13:15:00Z"/>
        </w:rPr>
      </w:pPr>
      <w:ins w:id="743" w:author="Jens Kristian Jensen" w:date="2016-03-04T13:17:00Z">
        <w:r>
          <w:rPr>
            <w:noProof/>
            <w:lang w:val="en-IE" w:eastAsia="en-IE"/>
          </w:rPr>
          <mc:AlternateContent>
            <mc:Choice Requires="wps">
              <w:drawing>
                <wp:anchor distT="0" distB="0" distL="114300" distR="114300" simplePos="0" relativeHeight="251653631" behindDoc="0" locked="0" layoutInCell="1" allowOverlap="1" wp14:anchorId="73A0E8CE" wp14:editId="7F100EE8">
                  <wp:simplePos x="0" y="0"/>
                  <wp:positionH relativeFrom="column">
                    <wp:posOffset>-37836</wp:posOffset>
                  </wp:positionH>
                  <wp:positionV relativeFrom="paragraph">
                    <wp:posOffset>210820</wp:posOffset>
                  </wp:positionV>
                  <wp:extent cx="4071620" cy="482600"/>
                  <wp:effectExtent l="0" t="0" r="24130" b="12700"/>
                  <wp:wrapNone/>
                  <wp:docPr id="1" name="Rektangel 1"/>
                  <wp:cNvGraphicFramePr/>
                  <a:graphic xmlns:a="http://schemas.openxmlformats.org/drawingml/2006/main">
                    <a:graphicData uri="http://schemas.microsoft.com/office/word/2010/wordprocessingShape">
                      <wps:wsp>
                        <wps:cNvSpPr/>
                        <wps:spPr>
                          <a:xfrm>
                            <a:off x="0" y="0"/>
                            <a:ext cx="4071620" cy="482600"/>
                          </a:xfrm>
                          <a:prstGeom prst="rect">
                            <a:avLst/>
                          </a:prstGeom>
                          <a:solidFill>
                            <a:schemeClr val="accent1">
                              <a:alpha val="2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8E7CADF" id="Rektangel 1" o:spid="_x0000_s1026" style="position:absolute;margin-left:-3pt;margin-top:16.6pt;width:320.6pt;height:38pt;z-index:251653631;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" fillcolor="#4f81bd [3204]" strokecolor="#243f60 [1604]" strokeweight="2pt">
                  <v:fill opacity="13107f"/>
                </v:rect>
              </w:pict>
            </mc:Fallback>
          </mc:AlternateContent>
        </w:r>
      </w:ins>
    </w:p>
    <w:p w:rsidR="00B1391A" w:rsidRDefault="00B1391A">
      <w:pPr>
        <w:pStyle w:val="BodyText"/>
        <w:rPr>
          <w:ins w:id="744" w:author="Jens Kristian Jensen" w:date="2016-03-04T12:45:00Z"/>
        </w:rPr>
      </w:pPr>
      <w:ins w:id="745" w:author="Jens Kristian Jensen" w:date="2016-03-04T12:45:00Z">
        <w:r>
          <w:t>The following definition of the UVID is proposed for the project:</w:t>
        </w:r>
      </w:ins>
    </w:p>
    <w:p w:rsidR="00B1391A" w:rsidRDefault="00B1391A">
      <w:pPr>
        <w:pStyle w:val="BodyText"/>
        <w:ind w:firstLine="720"/>
        <w:rPr>
          <w:ins w:id="746" w:author="Jens Kristian Jensen" w:date="2016-03-04T12:47:00Z"/>
        </w:rPr>
        <w:pPrChange w:id="747" w:author="Jens Kristian Jensen" w:date="2016-03-04T12:45:00Z">
          <w:pPr>
            <w:pStyle w:val="BodyText"/>
          </w:pPr>
        </w:pPrChange>
      </w:pPr>
      <w:ins w:id="748" w:author="Jens Kristian Jensen" w:date="2016-03-04T12:45:00Z">
        <w:r>
          <w:t>“urn:mrnx:stm:uvid</w:t>
        </w:r>
      </w:ins>
      <w:ins w:id="749" w:author="Jens Kristian Jensen" w:date="2016-03-04T12:46:00Z">
        <w:r>
          <w:t>:”&lt;uvspid&gt;”:”</w:t>
        </w:r>
        <w:r w:rsidR="0023190A">
          <w:t>&lt;localid&gt;</w:t>
        </w:r>
      </w:ins>
      <w:ins w:id="750" w:author="Jens Kristian Jensen" w:date="2016-03-04T12:47:00Z">
        <w:r w:rsidR="0023190A">
          <w:t>”[:”&lt;version&gt;]</w:t>
        </w:r>
      </w:ins>
    </w:p>
    <w:p w:rsidR="00475467" w:rsidRDefault="00475467">
      <w:pPr>
        <w:pStyle w:val="BodyText"/>
        <w:rPr>
          <w:ins w:id="751" w:author="Jens Kristian Jensen" w:date="2016-03-04T13:18:00Z"/>
        </w:rPr>
      </w:pPr>
    </w:p>
    <w:p w:rsidR="00703BA9" w:rsidRDefault="00703BA9">
      <w:pPr>
        <w:pStyle w:val="BodyText"/>
        <w:rPr>
          <w:ins w:id="752" w:author="Jens Kristian Jensen" w:date="2016-03-04T14:22:00Z"/>
        </w:rPr>
      </w:pPr>
    </w:p>
    <w:p w:rsidR="0023190A" w:rsidRDefault="0023190A">
      <w:pPr>
        <w:pStyle w:val="BodyText"/>
        <w:rPr>
          <w:ins w:id="753" w:author="Jens Kristian Jensen" w:date="2016-03-04T12:47:00Z"/>
        </w:rPr>
      </w:pPr>
      <w:ins w:id="754" w:author="Jens Kristian Jensen" w:date="2016-03-04T12:47:00Z">
        <w:r>
          <w:t xml:space="preserve">where </w:t>
        </w:r>
      </w:ins>
    </w:p>
    <w:p w:rsidR="003D0C16" w:rsidRDefault="0023190A">
      <w:pPr>
        <w:pStyle w:val="BodyText"/>
        <w:numPr>
          <w:ilvl w:val="0"/>
          <w:numId w:val="22"/>
        </w:numPr>
        <w:rPr>
          <w:ins w:id="755" w:author="Jens Kristian Jensen" w:date="2016-03-04T13:09:00Z"/>
        </w:rPr>
        <w:pPrChange w:id="756" w:author="Jens Kristian Jensen" w:date="2016-03-04T10:59:00Z">
          <w:pPr>
            <w:pStyle w:val="BodyText"/>
          </w:pPr>
        </w:pPrChange>
      </w:pPr>
      <w:ins w:id="757" w:author="Jens Kristian Jensen" w:date="2016-03-04T12:47:00Z">
        <w:r>
          <w:t xml:space="preserve">&lt;uvspid&gt; </w:t>
        </w:r>
      </w:ins>
      <w:ins w:id="758" w:author="Jens Kristian Jensen" w:date="2016-03-04T12:48:00Z">
        <w:r>
          <w:t xml:space="preserve"> </w:t>
        </w:r>
      </w:ins>
      <w:ins w:id="759" w:author="Jens Kristian Jensen" w:date="2016-03-04T12:47:00Z">
        <w:r>
          <w:t xml:space="preserve">denotes a </w:t>
        </w:r>
      </w:ins>
      <w:ins w:id="760" w:author="Jens Kristian Jensen" w:date="2016-03-04T12:48:00Z">
        <w:r w:rsidRPr="00442748">
          <w:t>Voyage</w:t>
        </w:r>
        <w:r>
          <w:t>_</w:t>
        </w:r>
        <w:r w:rsidRPr="00442748">
          <w:t>Service</w:t>
        </w:r>
        <w:r>
          <w:t>_Provider_I</w:t>
        </w:r>
        <w:r w:rsidRPr="00442748">
          <w:t>D</w:t>
        </w:r>
        <w:r>
          <w:t xml:space="preserve"> defined </w:t>
        </w:r>
      </w:ins>
      <w:ins w:id="761" w:author="Jens Kristian Jensen" w:date="2016-03-04T13:09:00Z">
        <w:r w:rsidR="003D0C16">
          <w:t>as:</w:t>
        </w:r>
      </w:ins>
    </w:p>
    <w:p w:rsidR="0023190A" w:rsidRPr="003D0C16" w:rsidRDefault="003D0C16">
      <w:pPr>
        <w:pStyle w:val="BodyText"/>
        <w:numPr>
          <w:ilvl w:val="1"/>
          <w:numId w:val="22"/>
        </w:numPr>
        <w:rPr>
          <w:ins w:id="762" w:author="Jens Kristian Jensen" w:date="2016-03-04T13:09:00Z"/>
          <w:rPrChange w:id="763" w:author="Jens Kristian Jensen" w:date="2016-03-04T13:09:00Z">
            <w:rPr>
              <w:ins w:id="764" w:author="Jens Kristian Jensen" w:date="2016-03-04T13:09:00Z"/>
              <w:i/>
              <w:iCs/>
            </w:rPr>
          </w:rPrChange>
        </w:rPr>
        <w:pPrChange w:id="765" w:author="Jens Kristian Jensen" w:date="2016-03-04T13:09:00Z">
          <w:pPr>
            <w:pStyle w:val="BodyText"/>
          </w:pPr>
        </w:pPrChange>
      </w:pPr>
      <w:ins w:id="766" w:author="Jens Kristian Jensen" w:date="2016-03-04T13:09:00Z">
        <w:r>
          <w:t xml:space="preserve"> ”</w:t>
        </w:r>
        <w:r>
          <w:rPr>
            <w:i/>
            <w:iCs/>
          </w:rPr>
          <w:t>&lt;governing-organization&gt;"-"&lt;vsid&gt;"</w:t>
        </w:r>
      </w:ins>
    </w:p>
    <w:p w:rsidR="003D0C16" w:rsidRPr="005009E7" w:rsidRDefault="003D0C16">
      <w:pPr>
        <w:pStyle w:val="BodyText"/>
        <w:numPr>
          <w:ilvl w:val="2"/>
          <w:numId w:val="22"/>
        </w:numPr>
        <w:rPr>
          <w:ins w:id="767" w:author="Jens Kristian Jensen" w:date="2016-03-04T13:10:00Z"/>
        </w:rPr>
        <w:pPrChange w:id="768" w:author="Jens Kristian Jensen" w:date="2016-03-04T13:18:00Z">
          <w:pPr>
            <w:pStyle w:val="BodyText"/>
          </w:pPr>
        </w:pPrChange>
      </w:pPr>
      <w:ins w:id="769" w:author="Jens Kristian Jensen" w:date="2016-03-04T13:09:00Z">
        <w:r>
          <w:rPr>
            <w:i/>
            <w:iCs/>
          </w:rPr>
          <w:t xml:space="preserve">&lt;governing-organization&gt; </w:t>
        </w:r>
      </w:ins>
      <w:ins w:id="770" w:author="Jens Kristian Jensen" w:date="2016-03-04T13:10:00Z">
        <w:r w:rsidRPr="003D0C16">
          <w:rPr>
            <w:iCs/>
            <w:rPrChange w:id="771" w:author="Jens Kristian Jensen" w:date="2016-03-04T13:10:00Z">
              <w:rPr>
                <w:i/>
                <w:iCs/>
              </w:rPr>
            </w:rPrChange>
          </w:rPr>
          <w:t>is</w:t>
        </w:r>
        <w:r>
          <w:rPr>
            <w:i/>
            <w:iCs/>
          </w:rPr>
          <w:t xml:space="preserve"> </w:t>
        </w:r>
      </w:ins>
      <w:ins w:id="772" w:author="Jens Kristian Jensen" w:date="2016-03-04T13:11:00Z">
        <w:r>
          <w:t xml:space="preserve">lowercase alphanumeric values (a-z, 0-9, no space or other special characters) and denotes </w:t>
        </w:r>
      </w:ins>
      <w:ins w:id="773" w:author="Jens Kristian Jensen" w:date="2016-03-04T13:10:00Z">
        <w:r>
          <w:rPr>
            <w:iCs/>
          </w:rPr>
          <w:t>an organization which guarantees the uniqueness of the Voyage_Service_ID (&lt;vsid&gt;)</w:t>
        </w:r>
      </w:ins>
    </w:p>
    <w:p w:rsidR="003D0C16" w:rsidRDefault="003D0C16">
      <w:pPr>
        <w:pStyle w:val="BodyText"/>
        <w:numPr>
          <w:ilvl w:val="2"/>
          <w:numId w:val="22"/>
        </w:numPr>
        <w:rPr>
          <w:ins w:id="774" w:author="Jens Kristian Jensen" w:date="2016-03-04T12:50:00Z"/>
        </w:rPr>
        <w:pPrChange w:id="775" w:author="Jens Kristian Jensen" w:date="2016-03-04T13:18:00Z">
          <w:pPr>
            <w:pStyle w:val="BodyText"/>
          </w:pPr>
        </w:pPrChange>
      </w:pPr>
      <w:ins w:id="776" w:author="Jens Kristian Jensen" w:date="2016-03-04T13:09:00Z">
        <w:r>
          <w:rPr>
            <w:i/>
            <w:iCs/>
          </w:rPr>
          <w:t xml:space="preserve">&lt;vsid&gt; </w:t>
        </w:r>
      </w:ins>
      <w:ins w:id="777" w:author="Jens Kristian Jensen" w:date="2016-03-04T13:11:00Z">
        <w:r>
          <w:rPr>
            <w:iCs/>
          </w:rPr>
          <w:t xml:space="preserve">is </w:t>
        </w:r>
      </w:ins>
      <w:ins w:id="778" w:author="Jens Kristian Jensen" w:date="2016-03-04T13:13:00Z">
        <w:r>
          <w:t xml:space="preserve">lowercase alphanumeric values (a-z, 0-9, no space or other special characters) and denotes </w:t>
        </w:r>
      </w:ins>
      <w:ins w:id="779" w:author="Jens Kristian Jensen" w:date="2016-03-04T13:11:00Z">
        <w:r>
          <w:rPr>
            <w:iCs/>
          </w:rPr>
          <w:t xml:space="preserve">a unique number identifying </w:t>
        </w:r>
      </w:ins>
      <w:ins w:id="780" w:author="Jens Kristian Jensen" w:date="2016-03-04T13:12:00Z">
        <w:r>
          <w:rPr>
            <w:iCs/>
          </w:rPr>
          <w:t xml:space="preserve">a single provider of the </w:t>
        </w:r>
      </w:ins>
      <w:ins w:id="781" w:author="Jens Kristian Jensen" w:date="2016-03-04T13:11:00Z">
        <w:r>
          <w:rPr>
            <w:iCs/>
          </w:rPr>
          <w:t xml:space="preserve">Voyage Service </w:t>
        </w:r>
      </w:ins>
      <w:ins w:id="782" w:author="Jens Kristian Jensen" w:date="2016-03-04T13:12:00Z">
        <w:r>
          <w:rPr>
            <w:iCs/>
          </w:rPr>
          <w:t xml:space="preserve">under the domain of </w:t>
        </w:r>
        <w:r>
          <w:rPr>
            <w:i/>
            <w:iCs/>
          </w:rPr>
          <w:t>&lt;governing-organization&gt;</w:t>
        </w:r>
      </w:ins>
      <w:ins w:id="783" w:author="Jens Kristian Jensen" w:date="2016-03-04T13:09:00Z">
        <w:r>
          <w:rPr>
            <w:i/>
            <w:iCs/>
          </w:rPr>
          <w:t>.</w:t>
        </w:r>
      </w:ins>
    </w:p>
    <w:p w:rsidR="0023190A" w:rsidRDefault="0023190A">
      <w:pPr>
        <w:pStyle w:val="BodyText"/>
        <w:numPr>
          <w:ilvl w:val="0"/>
          <w:numId w:val="22"/>
        </w:numPr>
        <w:rPr>
          <w:ins w:id="784" w:author="Jens Kristian Jensen" w:date="2016-03-04T12:50:00Z"/>
        </w:rPr>
        <w:pPrChange w:id="785" w:author="Jens Kristian Jensen" w:date="2016-03-04T10:59:00Z">
          <w:pPr>
            <w:pStyle w:val="BodyText"/>
          </w:pPr>
        </w:pPrChange>
      </w:pPr>
      <w:ins w:id="786" w:author="Jens Kristian Jensen" w:date="2016-03-04T12:48:00Z">
        <w:r>
          <w:t xml:space="preserve">&lt;localid&gt;  is an ID </w:t>
        </w:r>
      </w:ins>
      <w:ins w:id="787" w:author="Jens Kristian Jensen" w:date="2016-03-04T13:13:00Z">
        <w:r w:rsidR="003D0C16">
          <w:t>(</w:t>
        </w:r>
      </w:ins>
      <w:ins w:id="788" w:author="Jens Kristian Jensen" w:date="2016-03-04T13:19:00Z">
        <w:r w:rsidR="00475467">
          <w:t xml:space="preserve">lowercase alphanumeric values (a-z, 0-9, no space or other special characters – a </w:t>
        </w:r>
      </w:ins>
      <w:ins w:id="789" w:author="Jens Kristian Jensen" w:date="2016-03-04T13:13:00Z">
        <w:r w:rsidR="003D0C16">
          <w:t xml:space="preserve">serialnumber or similar) </w:t>
        </w:r>
      </w:ins>
      <w:ins w:id="790" w:author="Jens Kristian Jensen" w:date="2016-03-04T12:48:00Z">
        <w:r>
          <w:t xml:space="preserve">issued by the provider of the </w:t>
        </w:r>
      </w:ins>
      <w:ins w:id="791" w:author="Jens Kristian Jensen" w:date="2016-03-04T12:49:00Z">
        <w:r>
          <w:t xml:space="preserve">Voyage </w:t>
        </w:r>
      </w:ins>
      <w:ins w:id="792" w:author="Jens Kristian Jensen" w:date="2016-03-04T12:48:00Z">
        <w:r>
          <w:t>Service</w:t>
        </w:r>
      </w:ins>
      <w:ins w:id="793" w:author="Jens Kristian Jensen" w:date="2016-03-04T12:49:00Z">
        <w:r>
          <w:t xml:space="preserve">, which is guaranteed to be unique </w:t>
        </w:r>
        <w:r w:rsidRPr="003D0C16">
          <w:rPr>
            <w:i/>
            <w:rPrChange w:id="794" w:author="Jens Kristian Jensen" w:date="2016-03-04T13:14:00Z">
              <w:rPr/>
            </w:rPrChange>
          </w:rPr>
          <w:t>within the context of this particular instance of a Voyage Service</w:t>
        </w:r>
      </w:ins>
      <w:ins w:id="795" w:author="Jens Kristian Jensen" w:date="2016-03-04T13:19:00Z">
        <w:r w:rsidR="00475467">
          <w:t xml:space="preserve"> by the provider of the service</w:t>
        </w:r>
      </w:ins>
      <w:ins w:id="796" w:author="Jens Kristian Jensen" w:date="2016-03-04T12:49:00Z">
        <w:r>
          <w:t xml:space="preserve">. </w:t>
        </w:r>
      </w:ins>
    </w:p>
    <w:p w:rsidR="0023190A" w:rsidRDefault="0023190A">
      <w:pPr>
        <w:pStyle w:val="BodyText"/>
        <w:numPr>
          <w:ilvl w:val="0"/>
          <w:numId w:val="22"/>
        </w:numPr>
        <w:rPr>
          <w:ins w:id="797" w:author="Jens Kristian Jensen" w:date="2016-03-04T12:54:00Z"/>
        </w:rPr>
        <w:pPrChange w:id="798" w:author="Jens Kristian Jensen" w:date="2016-03-04T10:59:00Z">
          <w:pPr>
            <w:pStyle w:val="BodyText"/>
          </w:pPr>
        </w:pPrChange>
      </w:pPr>
      <w:ins w:id="799" w:author="Jens Kristian Jensen" w:date="2016-03-04T12:52:00Z">
        <w:r>
          <w:t xml:space="preserve">&lt;version&gt; is an optional extension, which </w:t>
        </w:r>
      </w:ins>
      <w:ins w:id="800" w:author="Jens Kristian Jensen" w:date="2016-03-04T12:53:00Z">
        <w:r>
          <w:t>is defined as: &lt;major_version&gt;</w:t>
        </w:r>
      </w:ins>
      <w:ins w:id="801" w:author="Jens Kristian Jensen" w:date="2016-03-04T13:43:00Z">
        <w:r w:rsidR="002C4ACC">
          <w:t>[“</w:t>
        </w:r>
      </w:ins>
      <w:ins w:id="802" w:author="Jens Kristian Jensen" w:date="2016-03-04T12:53:00Z">
        <w:r>
          <w:t>.</w:t>
        </w:r>
      </w:ins>
      <w:ins w:id="803" w:author="Jens Kristian Jensen" w:date="2016-03-04T13:43:00Z">
        <w:r w:rsidR="002C4ACC">
          <w:t>”</w:t>
        </w:r>
      </w:ins>
      <w:ins w:id="804" w:author="Jens Kristian Jensen" w:date="2016-03-04T12:53:00Z">
        <w:r>
          <w:t>&lt;</w:t>
        </w:r>
      </w:ins>
      <w:ins w:id="805" w:author="Jens Kristian Jensen" w:date="2016-03-04T12:54:00Z">
        <w:r>
          <w:t>minor_version&gt;</w:t>
        </w:r>
      </w:ins>
      <w:ins w:id="806" w:author="Jens Kristian Jensen" w:date="2016-03-04T13:43:00Z">
        <w:r w:rsidR="002C4ACC">
          <w:t>]</w:t>
        </w:r>
      </w:ins>
    </w:p>
    <w:p w:rsidR="0023190A" w:rsidRDefault="0023190A">
      <w:pPr>
        <w:pStyle w:val="BodyText"/>
        <w:numPr>
          <w:ilvl w:val="1"/>
          <w:numId w:val="22"/>
        </w:numPr>
        <w:rPr>
          <w:ins w:id="807" w:author="Jens Kristian Jensen" w:date="2016-03-04T12:59:00Z"/>
        </w:rPr>
        <w:pPrChange w:id="808" w:author="Jens Kristian Jensen" w:date="2016-03-04T12:54:00Z">
          <w:pPr>
            <w:pStyle w:val="BodyText"/>
          </w:pPr>
        </w:pPrChange>
      </w:pPr>
      <w:ins w:id="809" w:author="Jens Kristian Jensen" w:date="2016-03-04T12:54:00Z">
        <w:r>
          <w:t>&lt;major_version&gt;: Numerical</w:t>
        </w:r>
      </w:ins>
      <w:ins w:id="810" w:author="Jens Kristian Jensen" w:date="2016-03-04T12:55:00Z">
        <w:r>
          <w:t xml:space="preserve"> characters </w:t>
        </w:r>
      </w:ins>
      <w:ins w:id="811" w:author="Jens Kristian Jensen" w:date="2016-03-04T12:54:00Z">
        <w:r>
          <w:t>(</w:t>
        </w:r>
      </w:ins>
      <w:ins w:id="812" w:author="Jens Kristian Jensen" w:date="2016-03-04T12:55:00Z">
        <w:r>
          <w:t>0-9</w:t>
        </w:r>
      </w:ins>
      <w:ins w:id="813" w:author="Jens Kristian Jensen" w:date="2016-03-04T12:56:00Z">
        <w:r w:rsidR="007443D1">
          <w:t>, no space or special characters)</w:t>
        </w:r>
      </w:ins>
      <w:ins w:id="814" w:author="Jens Kristian Jensen" w:date="2016-03-04T12:57:00Z">
        <w:r w:rsidR="007443D1">
          <w:t xml:space="preserve">. A major version number is only incremented, when the </w:t>
        </w:r>
      </w:ins>
      <w:ins w:id="815" w:author="Jens Kristian Jensen" w:date="2016-03-04T12:58:00Z">
        <w:r w:rsidR="007443D1">
          <w:t xml:space="preserve">OWNER of a </w:t>
        </w:r>
      </w:ins>
      <w:ins w:id="816" w:author="Jens Kristian Jensen" w:date="2016-03-04T12:57:00Z">
        <w:r w:rsidR="007443D1">
          <w:t xml:space="preserve">voyage </w:t>
        </w:r>
      </w:ins>
      <w:ins w:id="817" w:author="Jens Kristian Jensen" w:date="2016-03-04T13:05:00Z">
        <w:r w:rsidR="007443D1">
          <w:t xml:space="preserve">(during the voyage: the ships captain) </w:t>
        </w:r>
      </w:ins>
      <w:ins w:id="818" w:author="Jens Kristian Jensen" w:date="2016-03-04T12:59:00Z">
        <w:r w:rsidR="007443D1">
          <w:t xml:space="preserve">commits </w:t>
        </w:r>
      </w:ins>
      <w:ins w:id="819" w:author="Jens Kristian Jensen" w:date="2016-03-04T12:58:00Z">
        <w:r w:rsidR="007443D1">
          <w:t xml:space="preserve">changes </w:t>
        </w:r>
      </w:ins>
      <w:ins w:id="820" w:author="Jens Kristian Jensen" w:date="2016-03-04T12:59:00Z">
        <w:r w:rsidR="007443D1">
          <w:t xml:space="preserve">to </w:t>
        </w:r>
      </w:ins>
      <w:ins w:id="821" w:author="Jens Kristian Jensen" w:date="2016-03-04T12:58:00Z">
        <w:r w:rsidR="007443D1">
          <w:t>it’s geometry</w:t>
        </w:r>
      </w:ins>
      <w:ins w:id="822" w:author="Jens Kristian Jensen" w:date="2016-03-04T12:59:00Z">
        <w:r w:rsidR="007443D1">
          <w:t xml:space="preserve"> or planned (targeted) schedule/timing.</w:t>
        </w:r>
      </w:ins>
    </w:p>
    <w:p w:rsidR="0023190A" w:rsidRDefault="007443D1">
      <w:pPr>
        <w:pStyle w:val="BodyText"/>
        <w:numPr>
          <w:ilvl w:val="1"/>
          <w:numId w:val="22"/>
        </w:numPr>
        <w:rPr>
          <w:ins w:id="823" w:author="Jens Kristian Jensen" w:date="2016-03-04T12:53:00Z"/>
        </w:rPr>
        <w:pPrChange w:id="824" w:author="Jens Kristian Jensen" w:date="2016-03-04T13:07:00Z">
          <w:pPr>
            <w:pStyle w:val="BodyText"/>
          </w:pPr>
        </w:pPrChange>
      </w:pPr>
      <w:ins w:id="825" w:author="Jens Kristian Jensen" w:date="2016-03-04T12:59:00Z">
        <w:r>
          <w:t xml:space="preserve">&lt;minor_version&gt;: </w:t>
        </w:r>
      </w:ins>
      <w:ins w:id="826" w:author="Jens Kristian Jensen" w:date="2016-03-04T13:43:00Z">
        <w:r w:rsidR="002C4ACC">
          <w:t>Optional field - n</w:t>
        </w:r>
      </w:ins>
      <w:ins w:id="827" w:author="Jens Kristian Jensen" w:date="2016-03-04T13:00:00Z">
        <w:r>
          <w:t xml:space="preserve">umerical characters (0-9, no space or special characters). Minor version number is incremented, </w:t>
        </w:r>
      </w:ins>
      <w:ins w:id="828" w:author="Jens Kristian Jensen" w:date="2016-03-04T13:04:00Z">
        <w:r>
          <w:t xml:space="preserve">every time a </w:t>
        </w:r>
      </w:ins>
      <w:ins w:id="829" w:author="Jens Kristian Jensen" w:date="2016-03-04T13:00:00Z">
        <w:r>
          <w:t xml:space="preserve">collaborating actors provide a </w:t>
        </w:r>
        <w:r w:rsidRPr="007443D1">
          <w:rPr>
            <w:u w:val="single"/>
            <w:rPrChange w:id="830" w:author="Jens Kristian Jensen" w:date="2016-03-04T13:02:00Z">
              <w:rPr/>
            </w:rPrChange>
          </w:rPr>
          <w:t>proposed change</w:t>
        </w:r>
        <w:r>
          <w:t xml:space="preserve"> to a voyage (</w:t>
        </w:r>
      </w:ins>
      <w:ins w:id="831" w:author="Jens Kristian Jensen" w:date="2016-03-04T13:02:00Z">
        <w:r>
          <w:t xml:space="preserve">change of </w:t>
        </w:r>
      </w:ins>
      <w:ins w:id="832" w:author="Jens Kristian Jensen" w:date="2016-03-04T13:00:00Z">
        <w:r>
          <w:t>route or timing) or when calcul</w:t>
        </w:r>
      </w:ins>
      <w:ins w:id="833" w:author="Jens Kristian Jensen" w:date="2016-03-04T13:01:00Z">
        <w:r>
          <w:t>at</w:t>
        </w:r>
      </w:ins>
      <w:ins w:id="834" w:author="Jens Kristian Jensen" w:date="2016-03-04T13:00:00Z">
        <w:r>
          <w:t xml:space="preserve">ed </w:t>
        </w:r>
      </w:ins>
      <w:ins w:id="835" w:author="Jens Kristian Jensen" w:date="2016-03-04T13:01:00Z">
        <w:r>
          <w:t xml:space="preserve">ETA at </w:t>
        </w:r>
      </w:ins>
      <w:ins w:id="836" w:author="Jens Kristian Jensen" w:date="2016-03-04T13:03:00Z">
        <w:r>
          <w:t xml:space="preserve">waypoints marked with a planned/target time of arrival changes </w:t>
        </w:r>
      </w:ins>
      <w:ins w:id="837" w:author="Jens Kristian Jensen" w:date="2016-03-04T14:15:00Z">
        <w:r w:rsidR="00510E93">
          <w:t>(</w:t>
        </w:r>
      </w:ins>
      <w:ins w:id="838" w:author="Jens Kristian Jensen" w:date="2016-03-04T13:03:00Z">
        <w:r>
          <w:t>more than a set threshold value</w:t>
        </w:r>
      </w:ins>
      <w:ins w:id="839" w:author="Jens Kristian Jensen" w:date="2016-03-04T14:15:00Z">
        <w:r w:rsidR="00510E93">
          <w:t>)</w:t>
        </w:r>
      </w:ins>
      <w:ins w:id="840" w:author="Jens Kristian Jensen" w:date="2016-03-04T13:03:00Z">
        <w:r>
          <w:t>.</w:t>
        </w:r>
      </w:ins>
      <w:ins w:id="841" w:author="Jens Kristian Jensen" w:date="2016-03-04T13:04:00Z">
        <w:r>
          <w:t xml:space="preserve"> If the owner of the voyage </w:t>
        </w:r>
      </w:ins>
      <w:ins w:id="842" w:author="Jens Kristian Jensen" w:date="2016-03-04T13:06:00Z">
        <w:r>
          <w:t xml:space="preserve">approves </w:t>
        </w:r>
        <w:r w:rsidR="003D0C16">
          <w:t xml:space="preserve">and commits </w:t>
        </w:r>
        <w:r>
          <w:t>a proposed change</w:t>
        </w:r>
      </w:ins>
      <w:ins w:id="843" w:author="Jens Kristian Jensen" w:date="2016-03-04T13:07:00Z">
        <w:r w:rsidR="003D0C16">
          <w:t xml:space="preserve"> of route or planned timing</w:t>
        </w:r>
      </w:ins>
      <w:ins w:id="844" w:author="Jens Kristian Jensen" w:date="2016-03-04T13:06:00Z">
        <w:r w:rsidR="003D0C16">
          <w:t>, the major version is incremented, and the minor_version reset to 0.</w:t>
        </w:r>
      </w:ins>
      <w:ins w:id="845" w:author="Jens Kristian Jensen" w:date="2016-03-04T13:07:00Z">
        <w:r w:rsidR="003D0C16">
          <w:t xml:space="preserve"> </w:t>
        </w:r>
      </w:ins>
    </w:p>
    <w:p w:rsidR="00471D42" w:rsidRDefault="00471D42">
      <w:pPr>
        <w:pStyle w:val="BodyText"/>
        <w:ind w:firstLine="720"/>
        <w:rPr>
          <w:ins w:id="846" w:author="Jens Kristian Jensen" w:date="2016-03-04T11:25:00Z"/>
        </w:rPr>
        <w:pPrChange w:id="847" w:author="Jens Kristian Jensen" w:date="2016-03-04T11:29:00Z">
          <w:pPr>
            <w:pStyle w:val="BodyText"/>
          </w:pPr>
        </w:pPrChange>
      </w:pPr>
    </w:p>
    <w:p w:rsidR="00703BA9" w:rsidRDefault="00703BA9">
      <w:pPr>
        <w:pStyle w:val="BodyText"/>
        <w:rPr>
          <w:ins w:id="848" w:author="Jens Kristian Jensen" w:date="2016-03-04T13:21:00Z"/>
        </w:rPr>
      </w:pPr>
    </w:p>
    <w:p w:rsidR="00475467" w:rsidRPr="00475467" w:rsidRDefault="00475467">
      <w:pPr>
        <w:pStyle w:val="BodyText"/>
        <w:rPr>
          <w:ins w:id="849" w:author="Jens Kristian Jensen" w:date="2016-03-04T12:44:00Z"/>
          <w:b/>
          <w:rPrChange w:id="850" w:author="Jens Kristian Jensen" w:date="2016-03-04T13:22:00Z">
            <w:rPr>
              <w:ins w:id="851" w:author="Jens Kristian Jensen" w:date="2016-03-04T12:44:00Z"/>
            </w:rPr>
          </w:rPrChange>
        </w:rPr>
      </w:pPr>
      <w:ins w:id="852" w:author="Jens Kristian Jensen" w:date="2016-03-04T13:22:00Z">
        <w:r w:rsidRPr="00475467">
          <w:rPr>
            <w:b/>
            <w:rPrChange w:id="853" w:author="Jens Kristian Jensen" w:date="2016-03-04T13:22:00Z">
              <w:rPr/>
            </w:rPrChange>
          </w:rPr>
          <w:t>EXAMPLE</w:t>
        </w:r>
      </w:ins>
    </w:p>
    <w:p w:rsidR="002C4ACC" w:rsidRDefault="002C4ACC">
      <w:pPr>
        <w:pStyle w:val="BodyText"/>
        <w:rPr>
          <w:ins w:id="854" w:author="Jens Kristian Jensen" w:date="2016-03-04T13:27:00Z"/>
        </w:rPr>
      </w:pPr>
      <w:ins w:id="855" w:author="Jens Kristian Jensen" w:date="2016-03-04T13:46:00Z">
        <w:r>
          <w:t xml:space="preserve">“urn:mrnx:stm:uvid:stm-a:134:1” denotes voyage number “134” </w:t>
        </w:r>
      </w:ins>
      <w:ins w:id="856" w:author="Jens Kristian Jensen" w:date="2016-03-04T13:47:00Z">
        <w:r>
          <w:t xml:space="preserve">(version “1”) </w:t>
        </w:r>
      </w:ins>
      <w:ins w:id="857" w:author="Jens Kristian Jensen" w:date="2016-03-04T13:46:00Z">
        <w:r>
          <w:t>held at Voyage Service Provider “</w:t>
        </w:r>
      </w:ins>
      <w:ins w:id="858" w:author="Jens Kristian Jensen" w:date="2016-03-07T11:08:00Z">
        <w:r w:rsidR="005009E7">
          <w:t>urn:mrnx:stm:uvspid:</w:t>
        </w:r>
      </w:ins>
      <w:ins w:id="859" w:author="Jens Kristian Jensen" w:date="2016-03-04T13:46:00Z">
        <w:r>
          <w:t>stm-a”.</w:t>
        </w:r>
      </w:ins>
    </w:p>
    <w:p w:rsidR="001E62E0" w:rsidRDefault="001E62E0">
      <w:pPr>
        <w:pStyle w:val="BodyText"/>
        <w:rPr>
          <w:ins w:id="860" w:author="Jens Kristian Jensen" w:date="2016-03-04T13:51:00Z"/>
        </w:rPr>
      </w:pPr>
      <w:ins w:id="861" w:author="Jens Kristian Jensen" w:date="2016-03-04T13:27:00Z">
        <w:r>
          <w:t xml:space="preserve">If a </w:t>
        </w:r>
      </w:ins>
      <w:ins w:id="862" w:author="Jens Kristian Jensen" w:date="2016-03-04T13:29:00Z">
        <w:r>
          <w:t>P</w:t>
        </w:r>
      </w:ins>
      <w:ins w:id="863" w:author="Jens Kristian Jensen" w:date="2016-03-04T13:27:00Z">
        <w:r>
          <w:t xml:space="preserve">ort receives notification, that </w:t>
        </w:r>
      </w:ins>
      <w:ins w:id="864" w:author="Jens Kristian Jensen" w:date="2016-03-04T13:28:00Z">
        <w:r>
          <w:t>the voyage</w:t>
        </w:r>
      </w:ins>
      <w:ins w:id="865" w:author="Jens Kristian Jensen" w:date="2016-03-04T13:38:00Z">
        <w:r w:rsidR="002C4ACC">
          <w:t xml:space="preserve"> with UVID</w:t>
        </w:r>
      </w:ins>
      <w:ins w:id="866" w:author="Jens Kristian Jensen" w:date="2016-03-04T13:28:00Z">
        <w:r>
          <w:t xml:space="preserve"> “urn:mrnx:stm:uvid:</w:t>
        </w:r>
      </w:ins>
      <w:ins w:id="867" w:author="Jens Kristian Jensen" w:date="2016-03-04T13:29:00Z">
        <w:r>
          <w:t>stm-a:134:1”</w:t>
        </w:r>
      </w:ins>
      <w:ins w:id="868" w:author="Jens Kristian Jensen" w:date="2016-03-04T13:30:00Z">
        <w:r>
          <w:t xml:space="preserve"> is intending to arrive at their port at </w:t>
        </w:r>
      </w:ins>
      <w:ins w:id="869" w:author="Jens Kristian Jensen" w:date="2016-03-04T13:31:00Z">
        <w:r>
          <w:t xml:space="preserve">a certain </w:t>
        </w:r>
      </w:ins>
      <w:ins w:id="870" w:author="Jens Kristian Jensen" w:date="2016-03-04T13:44:00Z">
        <w:r w:rsidR="002C4ACC">
          <w:t>Planned (</w:t>
        </w:r>
      </w:ins>
      <w:ins w:id="871" w:author="Jens Kristian Jensen" w:date="2016-03-04T13:31:00Z">
        <w:r>
          <w:t>Target</w:t>
        </w:r>
      </w:ins>
      <w:ins w:id="872" w:author="Jens Kristian Jensen" w:date="2016-03-04T13:44:00Z">
        <w:r w:rsidR="002C4ACC">
          <w:t>)</w:t>
        </w:r>
      </w:ins>
      <w:ins w:id="873" w:author="Jens Kristian Jensen" w:date="2016-03-04T13:31:00Z">
        <w:r>
          <w:t xml:space="preserve"> Time of Arrival</w:t>
        </w:r>
      </w:ins>
      <w:ins w:id="874" w:author="Jens Kristian Jensen" w:date="2016-03-04T13:30:00Z">
        <w:r>
          <w:t xml:space="preserve">, </w:t>
        </w:r>
      </w:ins>
      <w:ins w:id="875" w:author="Jens Kristian Jensen" w:date="2016-03-04T13:47:00Z">
        <w:r w:rsidR="00DC3A0D">
          <w:t xml:space="preserve">and </w:t>
        </w:r>
      </w:ins>
      <w:ins w:id="876" w:author="Jens Kristian Jensen" w:date="2016-03-04T13:30:00Z">
        <w:r>
          <w:t xml:space="preserve">the port </w:t>
        </w:r>
      </w:ins>
      <w:ins w:id="877" w:author="Jens Kristian Jensen" w:date="2016-03-04T13:47:00Z">
        <w:r w:rsidR="00DC3A0D">
          <w:t>may</w:t>
        </w:r>
      </w:ins>
      <w:ins w:id="878" w:author="Jens Kristian Jensen" w:date="2016-03-04T13:30:00Z">
        <w:r>
          <w:t xml:space="preserve"> start </w:t>
        </w:r>
      </w:ins>
      <w:ins w:id="879" w:author="Jens Kristian Jensen" w:date="2016-03-04T13:47:00Z">
        <w:r w:rsidR="00DC3A0D">
          <w:t>planning</w:t>
        </w:r>
      </w:ins>
      <w:ins w:id="880" w:author="Jens Kristian Jensen" w:date="2016-03-04T13:48:00Z">
        <w:r w:rsidR="00DC3A0D">
          <w:t xml:space="preserve"> </w:t>
        </w:r>
      </w:ins>
      <w:ins w:id="881" w:author="Jens Kristian Jensen" w:date="2016-03-04T13:30:00Z">
        <w:r>
          <w:t xml:space="preserve">the </w:t>
        </w:r>
      </w:ins>
      <w:ins w:id="882" w:author="Jens Kristian Jensen" w:date="2016-03-04T13:31:00Z">
        <w:r>
          <w:t xml:space="preserve">Port Call. </w:t>
        </w:r>
      </w:ins>
    </w:p>
    <w:p w:rsidR="005009E7" w:rsidRDefault="00DC3A0D">
      <w:pPr>
        <w:pStyle w:val="BodyText"/>
        <w:rPr>
          <w:ins w:id="883" w:author="Jens Kristian Jensen" w:date="2016-03-07T11:09:00Z"/>
        </w:rPr>
      </w:pPr>
      <w:ins w:id="884" w:author="Jens Kristian Jensen" w:date="2016-03-04T13:52:00Z">
        <w:r>
          <w:t xml:space="preserve">The </w:t>
        </w:r>
      </w:ins>
      <w:ins w:id="885" w:author="Jens Kristian Jensen" w:date="2016-03-04T14:55:00Z">
        <w:r w:rsidR="003B4A38">
          <w:t xml:space="preserve">Port </w:t>
        </w:r>
      </w:ins>
      <w:ins w:id="886" w:author="Jens Kristian Jensen" w:date="2016-03-04T13:53:00Z">
        <w:r>
          <w:t xml:space="preserve">can then </w:t>
        </w:r>
      </w:ins>
      <w:ins w:id="887" w:author="Jens Kristian Jensen" w:date="2016-03-04T14:18:00Z">
        <w:r w:rsidR="00703BA9">
          <w:t xml:space="preserve">identify </w:t>
        </w:r>
      </w:ins>
      <w:ins w:id="888" w:author="Jens Kristian Jensen" w:date="2016-03-04T13:52:00Z">
        <w:r>
          <w:t>the &lt;uvspid&gt; (“stm-a”) from the UVID, and discover the address of the Voyage Service</w:t>
        </w:r>
      </w:ins>
      <w:ins w:id="889" w:author="Jens Kristian Jensen" w:date="2016-03-04T14:01:00Z">
        <w:r w:rsidR="006A1003">
          <w:t xml:space="preserve"> “stm-a”</w:t>
        </w:r>
      </w:ins>
      <w:ins w:id="890" w:author="Jens Kristian Jensen" w:date="2016-03-04T13:52:00Z">
        <w:r>
          <w:t>, using the search parameter “urn:mrnx:stm:uvspid:stm-a”</w:t>
        </w:r>
      </w:ins>
      <w:ins w:id="891" w:author="Jens Kristian Jensen" w:date="2016-03-04T14:18:00Z">
        <w:r w:rsidR="00703BA9">
          <w:t xml:space="preserve"> in the Service Registry</w:t>
        </w:r>
      </w:ins>
      <w:ins w:id="892" w:author="Jens Kristian Jensen" w:date="2016-03-04T13:52:00Z">
        <w:r>
          <w:t xml:space="preserve">. </w:t>
        </w:r>
      </w:ins>
    </w:p>
    <w:p w:rsidR="005009E7" w:rsidRDefault="00DC3A0D">
      <w:pPr>
        <w:pStyle w:val="BodyText"/>
        <w:rPr>
          <w:ins w:id="893" w:author="Jens Kristian Jensen" w:date="2016-03-07T11:09:00Z"/>
        </w:rPr>
      </w:pPr>
      <w:ins w:id="894" w:author="Jens Kristian Jensen" w:date="2016-03-04T13:52:00Z">
        <w:r>
          <w:t>Based on the reply</w:t>
        </w:r>
      </w:ins>
      <w:ins w:id="895" w:author="Jens Kristian Jensen" w:date="2016-03-04T13:53:00Z">
        <w:r>
          <w:t xml:space="preserve"> from the service registry</w:t>
        </w:r>
      </w:ins>
      <w:ins w:id="896" w:author="Jens Kristian Jensen" w:date="2016-03-04T13:52:00Z">
        <w:r>
          <w:t xml:space="preserve">, they know </w:t>
        </w:r>
      </w:ins>
      <w:ins w:id="897" w:author="Jens Kristian Jensen" w:date="2016-03-04T13:53:00Z">
        <w:r>
          <w:t xml:space="preserve">which Voyage Service to query for </w:t>
        </w:r>
      </w:ins>
      <w:ins w:id="898" w:author="Jens Kristian Jensen" w:date="2016-03-04T13:54:00Z">
        <w:r>
          <w:t>information</w:t>
        </w:r>
      </w:ins>
      <w:ins w:id="899" w:author="Jens Kristian Jensen" w:date="2016-03-04T13:53:00Z">
        <w:r>
          <w:t xml:space="preserve"> </w:t>
        </w:r>
      </w:ins>
      <w:ins w:id="900" w:author="Jens Kristian Jensen" w:date="2016-03-04T13:54:00Z">
        <w:r>
          <w:t>about the approaching ship</w:t>
        </w:r>
      </w:ins>
      <w:ins w:id="901" w:author="Jens Kristian Jensen" w:date="2016-03-04T14:18:00Z">
        <w:r w:rsidR="00703BA9">
          <w:t>, based on the standardized interfaces of a Voyage Service</w:t>
        </w:r>
      </w:ins>
      <w:ins w:id="902" w:author="Jens Kristian Jensen" w:date="2016-03-04T13:58:00Z">
        <w:r w:rsidR="006A1003">
          <w:t xml:space="preserve">. </w:t>
        </w:r>
      </w:ins>
    </w:p>
    <w:p w:rsidR="00703BA9" w:rsidRDefault="003B4A38">
      <w:pPr>
        <w:pStyle w:val="BodyText"/>
        <w:rPr>
          <w:ins w:id="903" w:author="Jens Kristian Jensen" w:date="2016-03-04T13:33:00Z"/>
        </w:rPr>
      </w:pPr>
      <w:ins w:id="904" w:author="Jens Kristian Jensen" w:date="2016-03-04T14:56:00Z">
        <w:r>
          <w:t xml:space="preserve">Assuming that </w:t>
        </w:r>
      </w:ins>
      <w:ins w:id="905" w:author="Jens Kristian Jensen" w:date="2016-03-04T13:58:00Z">
        <w:r w:rsidR="006A1003">
          <w:t xml:space="preserve">the </w:t>
        </w:r>
      </w:ins>
      <w:ins w:id="906" w:author="Jens Kristian Jensen" w:date="2016-03-04T14:56:00Z">
        <w:r>
          <w:t xml:space="preserve">port </w:t>
        </w:r>
      </w:ins>
      <w:ins w:id="907" w:author="Jens Kristian Jensen" w:date="2016-03-04T13:58:00Z">
        <w:r w:rsidR="006A1003">
          <w:t xml:space="preserve">is </w:t>
        </w:r>
      </w:ins>
      <w:ins w:id="908" w:author="Jens Kristian Jensen" w:date="2016-03-04T13:54:00Z">
        <w:r w:rsidR="00DC3A0D">
          <w:t>nominated as collaborator</w:t>
        </w:r>
      </w:ins>
      <w:ins w:id="909" w:author="Jens Kristian Jensen" w:date="2016-03-04T13:58:00Z">
        <w:r w:rsidR="006A1003">
          <w:t xml:space="preserve"> for this voyage </w:t>
        </w:r>
      </w:ins>
      <w:ins w:id="910" w:author="Jens Kristian Jensen" w:date="2016-03-04T13:54:00Z">
        <w:r w:rsidR="00DC3A0D">
          <w:t xml:space="preserve">by </w:t>
        </w:r>
      </w:ins>
      <w:ins w:id="911" w:author="Jens Kristian Jensen" w:date="2016-03-04T14:19:00Z">
        <w:r w:rsidR="00703BA9">
          <w:t xml:space="preserve">the </w:t>
        </w:r>
      </w:ins>
      <w:ins w:id="912" w:author="Jens Kristian Jensen" w:date="2016-03-04T13:54:00Z">
        <w:r w:rsidR="00DC3A0D">
          <w:t>owner</w:t>
        </w:r>
      </w:ins>
      <w:ins w:id="913" w:author="Jens Kristian Jensen" w:date="2016-03-04T14:19:00Z">
        <w:r w:rsidR="00703BA9">
          <w:t xml:space="preserve"> of the voyage</w:t>
        </w:r>
      </w:ins>
      <w:ins w:id="914" w:author="Jens Kristian Jensen" w:date="2016-03-07T11:09:00Z">
        <w:r w:rsidR="005009E7">
          <w:t xml:space="preserve"> (the captain)</w:t>
        </w:r>
      </w:ins>
      <w:ins w:id="915" w:author="Jens Kristian Jensen" w:date="2016-03-04T13:54:00Z">
        <w:r w:rsidR="00DC3A0D">
          <w:t xml:space="preserve">, they can retrieve the information </w:t>
        </w:r>
      </w:ins>
      <w:ins w:id="916" w:author="Jens Kristian Jensen" w:date="2016-03-04T13:56:00Z">
        <w:r w:rsidR="00DC3A0D">
          <w:t>allowed</w:t>
        </w:r>
      </w:ins>
      <w:ins w:id="917" w:author="Jens Kristian Jensen" w:date="2016-03-04T14:56:00Z">
        <w:r>
          <w:t xml:space="preserve"> by the owner</w:t>
        </w:r>
      </w:ins>
      <w:ins w:id="918" w:author="Jens Kristian Jensen" w:date="2016-03-07T11:10:00Z">
        <w:r w:rsidR="005009E7">
          <w:t>.</w:t>
        </w:r>
      </w:ins>
    </w:p>
    <w:p w:rsidR="002C4ACC" w:rsidRDefault="001E62E0" w:rsidP="002C4ACC">
      <w:pPr>
        <w:pStyle w:val="BodyText"/>
        <w:rPr>
          <w:ins w:id="919" w:author="Jens Kristian Jensen" w:date="2016-03-04T13:40:00Z"/>
        </w:rPr>
      </w:pPr>
      <w:ins w:id="920" w:author="Jens Kristian Jensen" w:date="2016-03-04T13:32:00Z">
        <w:r>
          <w:t xml:space="preserve">The port may </w:t>
        </w:r>
      </w:ins>
      <w:ins w:id="921" w:author="Jens Kristian Jensen" w:date="2016-03-04T13:33:00Z">
        <w:r>
          <w:t xml:space="preserve">wish to </w:t>
        </w:r>
      </w:ins>
      <w:ins w:id="922" w:author="Jens Kristian Jensen" w:date="2016-03-04T13:32:00Z">
        <w:r>
          <w:t xml:space="preserve">propose a different time of arrival </w:t>
        </w:r>
      </w:ins>
      <w:ins w:id="923" w:author="Jens Kristian Jensen" w:date="2016-03-04T13:38:00Z">
        <w:r w:rsidR="002C4ACC">
          <w:t>for</w:t>
        </w:r>
      </w:ins>
      <w:ins w:id="924" w:author="Jens Kristian Jensen" w:date="2016-03-04T13:32:00Z">
        <w:r>
          <w:t xml:space="preserve"> th</w:t>
        </w:r>
      </w:ins>
      <w:ins w:id="925" w:author="Jens Kristian Jensen" w:date="2016-03-04T13:37:00Z">
        <w:r w:rsidR="002C4ACC">
          <w:t xml:space="preserve">is particular </w:t>
        </w:r>
      </w:ins>
      <w:ins w:id="926" w:author="Jens Kristian Jensen" w:date="2016-03-04T13:32:00Z">
        <w:r>
          <w:t>voyage</w:t>
        </w:r>
      </w:ins>
      <w:ins w:id="927" w:author="Jens Kristian Jensen" w:date="2016-03-04T13:33:00Z">
        <w:r>
          <w:t xml:space="preserve">. </w:t>
        </w:r>
      </w:ins>
      <w:ins w:id="928" w:author="Jens Kristian Jensen" w:date="2016-03-04T13:48:00Z">
        <w:r w:rsidR="00DC3A0D">
          <w:t xml:space="preserve">They </w:t>
        </w:r>
      </w:ins>
      <w:ins w:id="929" w:author="Jens Kristian Jensen" w:date="2016-03-04T13:40:00Z">
        <w:r w:rsidR="002C4ACC">
          <w:t>send the</w:t>
        </w:r>
      </w:ins>
      <w:ins w:id="930" w:author="Jens Kristian Jensen" w:date="2016-03-04T13:41:00Z">
        <w:r w:rsidR="002C4ACC">
          <w:t>ir</w:t>
        </w:r>
      </w:ins>
      <w:ins w:id="931" w:author="Jens Kristian Jensen" w:date="2016-03-04T13:40:00Z">
        <w:r w:rsidR="002C4ACC">
          <w:t xml:space="preserve"> proposed time of arrival </w:t>
        </w:r>
      </w:ins>
      <w:ins w:id="932" w:author="Jens Kristian Jensen" w:date="2016-03-04T13:57:00Z">
        <w:r w:rsidR="006A1003">
          <w:t xml:space="preserve">for </w:t>
        </w:r>
        <w:r w:rsidR="00DC3A0D">
          <w:t xml:space="preserve">voyage </w:t>
        </w:r>
        <w:r w:rsidR="006A1003">
          <w:t xml:space="preserve">“urn:mrnx:stm:uvid:stm-a:134” </w:t>
        </w:r>
      </w:ins>
      <w:ins w:id="933" w:author="Jens Kristian Jensen" w:date="2016-03-04T13:40:00Z">
        <w:r w:rsidR="002C4ACC">
          <w:t xml:space="preserve">to </w:t>
        </w:r>
      </w:ins>
      <w:ins w:id="934" w:author="Jens Kristian Jensen" w:date="2016-03-04T13:49:00Z">
        <w:r w:rsidR="00DC3A0D">
          <w:t>the Voyage Service</w:t>
        </w:r>
      </w:ins>
      <w:ins w:id="935" w:author="Jens Kristian Jensen" w:date="2016-03-04T13:56:00Z">
        <w:r w:rsidR="00DC3A0D">
          <w:t xml:space="preserve"> </w:t>
        </w:r>
        <w:r w:rsidR="00DC3A0D">
          <w:lastRenderedPageBreak/>
          <w:t>“stm-a</w:t>
        </w:r>
      </w:ins>
      <w:ins w:id="936" w:author="Jens Kristian Jensen" w:date="2016-03-04T13:57:00Z">
        <w:r w:rsidR="00DC3A0D">
          <w:t>”</w:t>
        </w:r>
      </w:ins>
      <w:ins w:id="937" w:author="Jens Kristian Jensen" w:date="2016-03-04T13:49:00Z">
        <w:r w:rsidR="00DC3A0D">
          <w:t xml:space="preserve">, which will </w:t>
        </w:r>
      </w:ins>
      <w:ins w:id="938" w:author="Jens Kristian Jensen" w:date="2016-03-04T14:08:00Z">
        <w:r w:rsidR="005C31FF">
          <w:t xml:space="preserve">increment the &lt;minor_version&gt; and </w:t>
        </w:r>
      </w:ins>
      <w:ins w:id="939" w:author="Jens Kristian Jensen" w:date="2016-03-04T13:49:00Z">
        <w:r w:rsidR="00DC3A0D">
          <w:t xml:space="preserve">generate version “1.1” of the voyage </w:t>
        </w:r>
      </w:ins>
      <w:ins w:id="940" w:author="Jens Kristian Jensen" w:date="2016-03-04T14:09:00Z">
        <w:r w:rsidR="005C31FF">
          <w:t xml:space="preserve">“stm-a:134” </w:t>
        </w:r>
      </w:ins>
      <w:ins w:id="941" w:author="Jens Kristian Jensen" w:date="2016-03-04T13:49:00Z">
        <w:r w:rsidR="00DC3A0D">
          <w:t xml:space="preserve">inside the Voyage Service, triggering a notification of the owner of the voyage that a new proposal has been made. </w:t>
        </w:r>
      </w:ins>
      <w:ins w:id="942" w:author="Jens Kristian Jensen" w:date="2016-03-04T13:50:00Z">
        <w:r w:rsidR="00DC3A0D">
          <w:t xml:space="preserve">IF the owner approves the </w:t>
        </w:r>
      </w:ins>
      <w:ins w:id="943" w:author="Jens Kristian Jensen" w:date="2016-03-04T13:59:00Z">
        <w:r w:rsidR="006A1003">
          <w:t xml:space="preserve">proposal 1.1, then a version “2.0” is generated, and all nominated collaborators subscribing to </w:t>
        </w:r>
      </w:ins>
      <w:ins w:id="944" w:author="Jens Kristian Jensen" w:date="2016-03-04T14:00:00Z">
        <w:r w:rsidR="006A1003">
          <w:t xml:space="preserve">updates </w:t>
        </w:r>
      </w:ins>
      <w:ins w:id="945" w:author="Jens Kristian Jensen" w:date="2016-03-07T11:11:00Z">
        <w:r w:rsidR="005009E7">
          <w:t xml:space="preserve">of that Voyage </w:t>
        </w:r>
      </w:ins>
      <w:ins w:id="946" w:author="Jens Kristian Jensen" w:date="2016-03-04T13:59:00Z">
        <w:r w:rsidR="006A1003">
          <w:t xml:space="preserve">are </w:t>
        </w:r>
      </w:ins>
      <w:ins w:id="947" w:author="Jens Kristian Jensen" w:date="2016-03-04T14:00:00Z">
        <w:r w:rsidR="006A1003">
          <w:t>notified.</w:t>
        </w:r>
      </w:ins>
    </w:p>
    <w:p w:rsidR="00475467" w:rsidRDefault="00475467">
      <w:pPr>
        <w:pStyle w:val="BodyText"/>
        <w:rPr>
          <w:ins w:id="948" w:author="Jens Kristian Jensen" w:date="2016-03-04T14:11:00Z"/>
        </w:rPr>
      </w:pPr>
    </w:p>
    <w:p w:rsidR="009E00ED" w:rsidRDefault="009E00ED">
      <w:pPr>
        <w:pStyle w:val="AppendixHeading2"/>
        <w:rPr>
          <w:ins w:id="949" w:author="Jens Kristian Jensen" w:date="2016-03-04T10:17:00Z"/>
        </w:rPr>
        <w:pPrChange w:id="950" w:author="Jens Kristian Jensen" w:date="2016-03-04T10:11:00Z">
          <w:pPr>
            <w:pStyle w:val="BodyText"/>
          </w:pPr>
        </w:pPrChange>
      </w:pPr>
      <w:ins w:id="951" w:author="Jens Kristian Jensen" w:date="2016-03-04T10:11:00Z">
        <w:r>
          <w:t>Universal PortCall_ID (UPCID)</w:t>
        </w:r>
      </w:ins>
    </w:p>
    <w:p w:rsidR="008B34AA" w:rsidRDefault="008B34AA" w:rsidP="008B34AA">
      <w:pPr>
        <w:pStyle w:val="BodyText"/>
        <w:rPr>
          <w:ins w:id="952" w:author="Jens Kristian Jensen" w:date="2016-03-04T14:22:00Z"/>
        </w:rPr>
      </w:pPr>
      <w:ins w:id="953" w:author="Jens Kristian Jensen" w:date="2016-03-04T14:22:00Z">
        <w:r>
          <w:t>The STM project intends to establish the concept of a ‘</w:t>
        </w:r>
      </w:ins>
      <w:ins w:id="954" w:author="Jens Kristian Jensen" w:date="2016-03-04T14:23:00Z">
        <w:r>
          <w:t>Port Call Service</w:t>
        </w:r>
      </w:ins>
      <w:ins w:id="955" w:author="Jens Kristian Jensen" w:date="2016-03-04T14:22:00Z">
        <w:r>
          <w:t xml:space="preserve">’ as the point of contact to enable authorized parties (nominated collaborators </w:t>
        </w:r>
      </w:ins>
      <w:ins w:id="956" w:author="Jens Kristian Jensen" w:date="2016-03-04T14:23:00Z">
        <w:r>
          <w:t xml:space="preserve">to a Port Call, such as </w:t>
        </w:r>
      </w:ins>
      <w:ins w:id="957" w:author="Jens Kristian Jensen" w:date="2016-03-04T14:51:00Z">
        <w:r w:rsidR="003B4A38">
          <w:t xml:space="preserve">the master of a ship, the </w:t>
        </w:r>
      </w:ins>
      <w:ins w:id="958" w:author="Jens Kristian Jensen" w:date="2016-03-04T14:24:00Z">
        <w:r>
          <w:t xml:space="preserve">Port master, </w:t>
        </w:r>
      </w:ins>
      <w:ins w:id="959" w:author="Jens Kristian Jensen" w:date="2016-03-04T14:23:00Z">
        <w:r>
          <w:t xml:space="preserve">agents, pilots, </w:t>
        </w:r>
      </w:ins>
      <w:ins w:id="960" w:author="Jens Kristian Jensen" w:date="2016-03-04T14:24:00Z">
        <w:r>
          <w:t xml:space="preserve">tugs, </w:t>
        </w:r>
      </w:ins>
      <w:ins w:id="961" w:author="Jens Kristian Jensen" w:date="2016-03-04T14:22:00Z">
        <w:r>
          <w:t>ports, VTS’es</w:t>
        </w:r>
      </w:ins>
      <w:ins w:id="962" w:author="Jens Kristian Jensen" w:date="2016-03-04T14:25:00Z">
        <w:r>
          <w:t>, terminals</w:t>
        </w:r>
      </w:ins>
      <w:ins w:id="963" w:author="Jens Kristian Jensen" w:date="2016-03-04T14:22:00Z">
        <w:r>
          <w:t xml:space="preserve"> etc.) to interact electronically with information related to a </w:t>
        </w:r>
      </w:ins>
      <w:ins w:id="964" w:author="Jens Kristian Jensen" w:date="2016-03-04T14:25:00Z">
        <w:r>
          <w:t>particular Port Call</w:t>
        </w:r>
      </w:ins>
      <w:ins w:id="965" w:author="Jens Kristian Jensen" w:date="2016-03-04T14:22:00Z">
        <w:r>
          <w:t>.</w:t>
        </w:r>
      </w:ins>
    </w:p>
    <w:p w:rsidR="008B34AA" w:rsidRDefault="008B34AA" w:rsidP="008B34AA">
      <w:pPr>
        <w:pStyle w:val="BodyText"/>
        <w:rPr>
          <w:ins w:id="966" w:author="Jens Kristian Jensen" w:date="2016-03-04T14:22:00Z"/>
        </w:rPr>
      </w:pPr>
      <w:ins w:id="967" w:author="Jens Kristian Jensen" w:date="2016-03-04T14:22:00Z">
        <w:r>
          <w:rPr>
            <w:noProof/>
            <w:lang w:val="en-IE" w:eastAsia="en-IE"/>
          </w:rPr>
          <mc:AlternateContent>
            <mc:Choice Requires="wps">
              <w:drawing>
                <wp:anchor distT="0" distB="0" distL="114300" distR="114300" simplePos="0" relativeHeight="251662848" behindDoc="0" locked="0" layoutInCell="1" allowOverlap="1" wp14:anchorId="6FACC73B" wp14:editId="52640590">
                  <wp:simplePos x="0" y="0"/>
                  <wp:positionH relativeFrom="column">
                    <wp:posOffset>-37836</wp:posOffset>
                  </wp:positionH>
                  <wp:positionV relativeFrom="paragraph">
                    <wp:posOffset>210820</wp:posOffset>
                  </wp:positionV>
                  <wp:extent cx="4071620" cy="482600"/>
                  <wp:effectExtent l="0" t="0" r="24130" b="12700"/>
                  <wp:wrapNone/>
                  <wp:docPr id="10" name="Rektangel 10"/>
                  <wp:cNvGraphicFramePr/>
                  <a:graphic xmlns:a="http://schemas.openxmlformats.org/drawingml/2006/main">
                    <a:graphicData uri="http://schemas.microsoft.com/office/word/2010/wordprocessingShape">
                      <wps:wsp>
                        <wps:cNvSpPr/>
                        <wps:spPr>
                          <a:xfrm>
                            <a:off x="0" y="0"/>
                            <a:ext cx="4071620" cy="482600"/>
                          </a:xfrm>
                          <a:prstGeom prst="rect">
                            <a:avLst/>
                          </a:prstGeom>
                          <a:solidFill>
                            <a:schemeClr val="accent1">
                              <a:alpha val="2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24C2A87" id="Rektangel 10" o:spid="_x0000_s1026" style="position:absolute;margin-left:-3pt;margin-top:16.6pt;width:320.6pt;height:38pt;z-index:2516628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" fillcolor="#4f81bd [3204]" strokecolor="#243f60 [1604]" strokeweight="2pt">
                  <v:fill opacity="13107f"/>
                </v:rect>
              </w:pict>
            </mc:Fallback>
          </mc:AlternateContent>
        </w:r>
      </w:ins>
    </w:p>
    <w:p w:rsidR="008B34AA" w:rsidRDefault="008B34AA" w:rsidP="008B34AA">
      <w:pPr>
        <w:pStyle w:val="BodyText"/>
        <w:rPr>
          <w:ins w:id="968" w:author="Jens Kristian Jensen" w:date="2016-03-04T14:22:00Z"/>
        </w:rPr>
      </w:pPr>
      <w:ins w:id="969" w:author="Jens Kristian Jensen" w:date="2016-03-04T14:22:00Z">
        <w:r>
          <w:t>The following definition of the U</w:t>
        </w:r>
      </w:ins>
      <w:ins w:id="970" w:author="Jens Kristian Jensen" w:date="2016-03-04T14:27:00Z">
        <w:r>
          <w:t>PC</w:t>
        </w:r>
      </w:ins>
      <w:ins w:id="971" w:author="Jens Kristian Jensen" w:date="2016-03-04T14:22:00Z">
        <w:r>
          <w:t>ID is proposed for the project:</w:t>
        </w:r>
      </w:ins>
    </w:p>
    <w:p w:rsidR="008B34AA" w:rsidRDefault="008B34AA" w:rsidP="008B34AA">
      <w:pPr>
        <w:pStyle w:val="BodyText"/>
        <w:ind w:firstLine="720"/>
        <w:rPr>
          <w:ins w:id="972" w:author="Jens Kristian Jensen" w:date="2016-03-04T14:22:00Z"/>
        </w:rPr>
      </w:pPr>
      <w:ins w:id="973" w:author="Jens Kristian Jensen" w:date="2016-03-04T14:22:00Z">
        <w:r>
          <w:t>“urn:mrnx:stm:u</w:t>
        </w:r>
      </w:ins>
      <w:ins w:id="974" w:author="Jens Kristian Jensen" w:date="2016-03-04T14:27:00Z">
        <w:r w:rsidR="00FA3485">
          <w:t>pc</w:t>
        </w:r>
      </w:ins>
      <w:ins w:id="975" w:author="Jens Kristian Jensen" w:date="2016-03-04T14:22:00Z">
        <w:r>
          <w:t>id:”&lt;u</w:t>
        </w:r>
      </w:ins>
      <w:ins w:id="976" w:author="Jens Kristian Jensen" w:date="2016-03-04T14:27:00Z">
        <w:r>
          <w:t>pc</w:t>
        </w:r>
      </w:ins>
      <w:ins w:id="977" w:author="Jens Kristian Jensen" w:date="2016-03-04T14:22:00Z">
        <w:r>
          <w:t>spid&gt;”:”&lt;localid&gt;”[:”&lt;version&gt;]</w:t>
        </w:r>
      </w:ins>
    </w:p>
    <w:p w:rsidR="008B34AA" w:rsidRDefault="008B34AA" w:rsidP="008B34AA">
      <w:pPr>
        <w:pStyle w:val="BodyText"/>
        <w:rPr>
          <w:ins w:id="978" w:author="Jens Kristian Jensen" w:date="2016-03-04T14:22:00Z"/>
        </w:rPr>
      </w:pPr>
    </w:p>
    <w:p w:rsidR="008B34AA" w:rsidRDefault="008B34AA" w:rsidP="008B34AA">
      <w:pPr>
        <w:pStyle w:val="BodyText"/>
        <w:rPr>
          <w:ins w:id="979" w:author="Jens Kristian Jensen" w:date="2016-03-04T14:22:00Z"/>
        </w:rPr>
      </w:pPr>
      <w:ins w:id="980" w:author="Jens Kristian Jensen" w:date="2016-03-04T14:22:00Z">
        <w:r>
          <w:t xml:space="preserve">where </w:t>
        </w:r>
      </w:ins>
    </w:p>
    <w:p w:rsidR="008B34AA" w:rsidRDefault="008B34AA" w:rsidP="008B34AA">
      <w:pPr>
        <w:pStyle w:val="BodyText"/>
        <w:numPr>
          <w:ilvl w:val="0"/>
          <w:numId w:val="22"/>
        </w:numPr>
        <w:rPr>
          <w:ins w:id="981" w:author="Jens Kristian Jensen" w:date="2016-03-04T14:22:00Z"/>
        </w:rPr>
      </w:pPr>
      <w:ins w:id="982" w:author="Jens Kristian Jensen" w:date="2016-03-04T14:22:00Z">
        <w:r>
          <w:t>&lt;u</w:t>
        </w:r>
      </w:ins>
      <w:ins w:id="983" w:author="Jens Kristian Jensen" w:date="2016-03-04T14:27:00Z">
        <w:r w:rsidR="00FA3485">
          <w:t>pc</w:t>
        </w:r>
      </w:ins>
      <w:ins w:id="984" w:author="Jens Kristian Jensen" w:date="2016-03-04T14:22:00Z">
        <w:r>
          <w:t xml:space="preserve">spid&gt;  denotes a </w:t>
        </w:r>
      </w:ins>
      <w:ins w:id="985" w:author="Jens Kristian Jensen" w:date="2016-03-04T14:27:00Z">
        <w:r w:rsidR="00FA3485">
          <w:t>Port_</w:t>
        </w:r>
      </w:ins>
      <w:ins w:id="986" w:author="Jens Kristian Jensen" w:date="2016-03-04T14:28:00Z">
        <w:r w:rsidR="00FA3485">
          <w:t>C</w:t>
        </w:r>
      </w:ins>
      <w:ins w:id="987" w:author="Jens Kristian Jensen" w:date="2016-03-04T14:27:00Z">
        <w:r w:rsidR="00FA3485">
          <w:t>all</w:t>
        </w:r>
      </w:ins>
      <w:ins w:id="988" w:author="Jens Kristian Jensen" w:date="2016-03-04T14:22:00Z">
        <w:r>
          <w:t>_</w:t>
        </w:r>
        <w:r w:rsidRPr="00442748">
          <w:t>Service</w:t>
        </w:r>
        <w:r>
          <w:t>_Provider_I</w:t>
        </w:r>
        <w:r w:rsidRPr="00442748">
          <w:t>D</w:t>
        </w:r>
        <w:r>
          <w:t xml:space="preserve"> defined as:</w:t>
        </w:r>
      </w:ins>
    </w:p>
    <w:p w:rsidR="008B34AA" w:rsidRPr="00442748" w:rsidRDefault="008B34AA" w:rsidP="008B34AA">
      <w:pPr>
        <w:pStyle w:val="BodyText"/>
        <w:numPr>
          <w:ilvl w:val="1"/>
          <w:numId w:val="22"/>
        </w:numPr>
        <w:rPr>
          <w:ins w:id="989" w:author="Jens Kristian Jensen" w:date="2016-03-04T14:22:00Z"/>
        </w:rPr>
      </w:pPr>
      <w:ins w:id="990" w:author="Jens Kristian Jensen" w:date="2016-03-04T14:22:00Z">
        <w:r>
          <w:t xml:space="preserve"> ”</w:t>
        </w:r>
        <w:r>
          <w:rPr>
            <w:i/>
            <w:iCs/>
          </w:rPr>
          <w:t>&lt;governing-organization&gt;"-"&lt;</w:t>
        </w:r>
      </w:ins>
      <w:ins w:id="991" w:author="Jens Kristian Jensen" w:date="2016-03-04T14:28:00Z">
        <w:r w:rsidR="00FA3485">
          <w:rPr>
            <w:i/>
            <w:iCs/>
          </w:rPr>
          <w:t>pc</w:t>
        </w:r>
      </w:ins>
      <w:ins w:id="992" w:author="Jens Kristian Jensen" w:date="2016-03-04T14:22:00Z">
        <w:r>
          <w:rPr>
            <w:i/>
            <w:iCs/>
          </w:rPr>
          <w:t>sid&gt;"</w:t>
        </w:r>
      </w:ins>
    </w:p>
    <w:p w:rsidR="008B34AA" w:rsidRPr="00442748" w:rsidRDefault="008B34AA" w:rsidP="008B34AA">
      <w:pPr>
        <w:pStyle w:val="BodyText"/>
        <w:numPr>
          <w:ilvl w:val="2"/>
          <w:numId w:val="22"/>
        </w:numPr>
        <w:rPr>
          <w:ins w:id="993" w:author="Jens Kristian Jensen" w:date="2016-03-04T14:22:00Z"/>
        </w:rPr>
      </w:pPr>
      <w:ins w:id="994" w:author="Jens Kristian Jensen" w:date="2016-03-04T14:22:00Z">
        <w:r>
          <w:rPr>
            <w:i/>
            <w:iCs/>
          </w:rPr>
          <w:t xml:space="preserve">&lt;governing-organization&gt; </w:t>
        </w:r>
        <w:r w:rsidRPr="00442748">
          <w:rPr>
            <w:iCs/>
          </w:rPr>
          <w:t>is</w:t>
        </w:r>
        <w:r>
          <w:rPr>
            <w:i/>
            <w:iCs/>
          </w:rPr>
          <w:t xml:space="preserve"> </w:t>
        </w:r>
        <w:r>
          <w:t xml:space="preserve">lowercase alphanumeric values (a-z, 0-9, no space or other special characters) and denotes </w:t>
        </w:r>
        <w:r>
          <w:rPr>
            <w:iCs/>
          </w:rPr>
          <w:t xml:space="preserve">an organization which guarantees the uniqueness of the </w:t>
        </w:r>
      </w:ins>
      <w:ins w:id="995" w:author="Jens Kristian Jensen" w:date="2016-03-04T14:28:00Z">
        <w:r w:rsidR="00FA3485">
          <w:rPr>
            <w:iCs/>
          </w:rPr>
          <w:t>Port_Call</w:t>
        </w:r>
      </w:ins>
      <w:ins w:id="996" w:author="Jens Kristian Jensen" w:date="2016-03-04T14:22:00Z">
        <w:r>
          <w:rPr>
            <w:iCs/>
          </w:rPr>
          <w:t>_Service_ID (&lt;vsid&gt;)</w:t>
        </w:r>
      </w:ins>
    </w:p>
    <w:p w:rsidR="008B34AA" w:rsidRDefault="00FA3485" w:rsidP="008B34AA">
      <w:pPr>
        <w:pStyle w:val="BodyText"/>
        <w:numPr>
          <w:ilvl w:val="2"/>
          <w:numId w:val="22"/>
        </w:numPr>
        <w:rPr>
          <w:ins w:id="997" w:author="Jens Kristian Jensen" w:date="2016-03-04T14:22:00Z"/>
        </w:rPr>
      </w:pPr>
      <w:ins w:id="998" w:author="Jens Kristian Jensen" w:date="2016-03-04T14:22:00Z">
        <w:r>
          <w:rPr>
            <w:i/>
            <w:iCs/>
          </w:rPr>
          <w:t>&lt;</w:t>
        </w:r>
      </w:ins>
      <w:ins w:id="999" w:author="Jens Kristian Jensen" w:date="2016-03-04T14:28:00Z">
        <w:r>
          <w:rPr>
            <w:i/>
            <w:iCs/>
          </w:rPr>
          <w:t>pc</w:t>
        </w:r>
      </w:ins>
      <w:ins w:id="1000" w:author="Jens Kristian Jensen" w:date="2016-03-04T14:22:00Z">
        <w:r w:rsidR="008B34AA">
          <w:rPr>
            <w:i/>
            <w:iCs/>
          </w:rPr>
          <w:t xml:space="preserve">sid&gt; </w:t>
        </w:r>
        <w:r w:rsidR="008B34AA">
          <w:rPr>
            <w:iCs/>
          </w:rPr>
          <w:t xml:space="preserve">is </w:t>
        </w:r>
        <w:r w:rsidR="008B34AA">
          <w:t xml:space="preserve">lowercase alphanumeric values (a-z, 0-9, no space or other special characters) and denotes </w:t>
        </w:r>
        <w:r w:rsidR="008B34AA">
          <w:rPr>
            <w:iCs/>
          </w:rPr>
          <w:t xml:space="preserve">a unique number identifying a single provider of the </w:t>
        </w:r>
      </w:ins>
      <w:ins w:id="1001" w:author="Jens Kristian Jensen" w:date="2016-03-04T14:28:00Z">
        <w:r>
          <w:rPr>
            <w:iCs/>
          </w:rPr>
          <w:t>Port Call</w:t>
        </w:r>
      </w:ins>
      <w:ins w:id="1002" w:author="Jens Kristian Jensen" w:date="2016-03-04T14:22:00Z">
        <w:r w:rsidR="008B34AA">
          <w:rPr>
            <w:iCs/>
          </w:rPr>
          <w:t xml:space="preserve"> Service under the domain of </w:t>
        </w:r>
        <w:r w:rsidR="008B34AA">
          <w:rPr>
            <w:i/>
            <w:iCs/>
          </w:rPr>
          <w:t>&lt;governing-organization&gt;.</w:t>
        </w:r>
      </w:ins>
    </w:p>
    <w:p w:rsidR="008B34AA" w:rsidRDefault="008B34AA" w:rsidP="008B34AA">
      <w:pPr>
        <w:pStyle w:val="BodyText"/>
        <w:numPr>
          <w:ilvl w:val="0"/>
          <w:numId w:val="22"/>
        </w:numPr>
        <w:rPr>
          <w:ins w:id="1003" w:author="Jens Kristian Jensen" w:date="2016-03-04T14:22:00Z"/>
        </w:rPr>
      </w:pPr>
      <w:ins w:id="1004" w:author="Jens Kristian Jensen" w:date="2016-03-04T14:22:00Z">
        <w:r>
          <w:t xml:space="preserve">&lt;localid&gt;  is an ID (lowercase alphanumeric values (a-z, 0-9, no space or other special characters – a serialnumber or similar) issued by the provider of the </w:t>
        </w:r>
      </w:ins>
      <w:ins w:id="1005" w:author="Jens Kristian Jensen" w:date="2016-03-04T14:28:00Z">
        <w:r w:rsidR="00FA3485">
          <w:t>Port Call</w:t>
        </w:r>
      </w:ins>
      <w:ins w:id="1006" w:author="Jens Kristian Jensen" w:date="2016-03-04T14:22:00Z">
        <w:r>
          <w:t xml:space="preserve"> Service, which is guaranteed to be unique </w:t>
        </w:r>
        <w:r w:rsidRPr="00442748">
          <w:rPr>
            <w:i/>
          </w:rPr>
          <w:t xml:space="preserve">within the context of this particular instance of a </w:t>
        </w:r>
      </w:ins>
      <w:ins w:id="1007" w:author="Jens Kristian Jensen" w:date="2016-03-04T14:28:00Z">
        <w:r w:rsidR="00FA3485">
          <w:rPr>
            <w:i/>
          </w:rPr>
          <w:t>Port Call</w:t>
        </w:r>
      </w:ins>
      <w:ins w:id="1008" w:author="Jens Kristian Jensen" w:date="2016-03-04T14:29:00Z">
        <w:r w:rsidR="00FA3485">
          <w:rPr>
            <w:i/>
          </w:rPr>
          <w:t xml:space="preserve"> </w:t>
        </w:r>
      </w:ins>
      <w:ins w:id="1009" w:author="Jens Kristian Jensen" w:date="2016-03-04T14:22:00Z">
        <w:r w:rsidRPr="00442748">
          <w:rPr>
            <w:i/>
          </w:rPr>
          <w:t>Service</w:t>
        </w:r>
        <w:r>
          <w:t xml:space="preserve"> by the provider of the service. </w:t>
        </w:r>
      </w:ins>
    </w:p>
    <w:p w:rsidR="008B34AA" w:rsidRDefault="008B34AA" w:rsidP="008B34AA">
      <w:pPr>
        <w:pStyle w:val="BodyText"/>
        <w:numPr>
          <w:ilvl w:val="0"/>
          <w:numId w:val="22"/>
        </w:numPr>
        <w:rPr>
          <w:ins w:id="1010" w:author="Jens Kristian Jensen" w:date="2016-03-04T14:22:00Z"/>
        </w:rPr>
      </w:pPr>
      <w:ins w:id="1011" w:author="Jens Kristian Jensen" w:date="2016-03-04T14:22:00Z">
        <w:r>
          <w:t>&lt;version&gt; is an optional extension,</w:t>
        </w:r>
      </w:ins>
      <w:ins w:id="1012" w:author="Jens Kristian Jensen" w:date="2016-03-04T14:32:00Z">
        <w:r w:rsidR="00FA3485">
          <w:t xml:space="preserve"> and it’s use may change d</w:t>
        </w:r>
      </w:ins>
      <w:ins w:id="1013" w:author="Jens Kristian Jensen" w:date="2016-03-04T14:33:00Z">
        <w:r w:rsidR="00FA3485">
          <w:t>uring the project.</w:t>
        </w:r>
      </w:ins>
      <w:ins w:id="1014" w:author="Jens Kristian Jensen" w:date="2016-03-04T14:22:00Z">
        <w:r>
          <w:t xml:space="preserve"> </w:t>
        </w:r>
      </w:ins>
      <w:ins w:id="1015" w:author="Jens Kristian Jensen" w:date="2016-03-04T14:33:00Z">
        <w:r w:rsidR="00FA3485">
          <w:t>It is proposed as</w:t>
        </w:r>
      </w:ins>
      <w:ins w:id="1016" w:author="Jens Kristian Jensen" w:date="2016-03-04T14:22:00Z">
        <w:r>
          <w:t>: &lt;major_version&gt;[“.”&lt;minor_version&gt;]</w:t>
        </w:r>
      </w:ins>
    </w:p>
    <w:p w:rsidR="008B34AA" w:rsidRDefault="008B34AA" w:rsidP="008B34AA">
      <w:pPr>
        <w:pStyle w:val="BodyText"/>
        <w:numPr>
          <w:ilvl w:val="1"/>
          <w:numId w:val="22"/>
        </w:numPr>
        <w:rPr>
          <w:ins w:id="1017" w:author="Jens Kristian Jensen" w:date="2016-03-04T14:22:00Z"/>
        </w:rPr>
      </w:pPr>
      <w:ins w:id="1018" w:author="Jens Kristian Jensen" w:date="2016-03-04T14:22:00Z">
        <w:r>
          <w:t xml:space="preserve">&lt;major_version&gt;: Numerical characters (0-9, no space or special characters). A major version number is only incremented, when the OWNER of a </w:t>
        </w:r>
      </w:ins>
      <w:ins w:id="1019" w:author="Jens Kristian Jensen" w:date="2016-03-04T14:29:00Z">
        <w:r w:rsidR="00FA3485">
          <w:t xml:space="preserve">Port Call </w:t>
        </w:r>
      </w:ins>
      <w:ins w:id="1020" w:author="Jens Kristian Jensen" w:date="2016-03-04T14:22:00Z">
        <w:r>
          <w:t>(</w:t>
        </w:r>
      </w:ins>
      <w:ins w:id="1021" w:author="Jens Kristian Jensen" w:date="2016-03-04T14:29:00Z">
        <w:r w:rsidR="00FA3485">
          <w:t>may depend on local organization of the port</w:t>
        </w:r>
      </w:ins>
      <w:ins w:id="1022" w:author="Jens Kristian Jensen" w:date="2016-03-04T14:22:00Z">
        <w:r>
          <w:t xml:space="preserve">) commits changes to </w:t>
        </w:r>
      </w:ins>
      <w:ins w:id="1023" w:author="Jens Kristian Jensen" w:date="2016-03-04T14:30:00Z">
        <w:r w:rsidR="00FA3485">
          <w:t xml:space="preserve">the </w:t>
        </w:r>
      </w:ins>
      <w:ins w:id="1024" w:author="Jens Kristian Jensen" w:date="2016-03-04T14:22:00Z">
        <w:r>
          <w:t>planned (targeted) timing</w:t>
        </w:r>
      </w:ins>
      <w:ins w:id="1025" w:author="Jens Kristian Jensen" w:date="2016-03-04T14:30:00Z">
        <w:r w:rsidR="00FA3485">
          <w:t xml:space="preserve"> of arrival or departure</w:t>
        </w:r>
      </w:ins>
      <w:ins w:id="1026" w:author="Jens Kristian Jensen" w:date="2016-03-04T14:22:00Z">
        <w:r>
          <w:t>.</w:t>
        </w:r>
      </w:ins>
    </w:p>
    <w:p w:rsidR="008B34AA" w:rsidRDefault="008B34AA" w:rsidP="008B34AA">
      <w:pPr>
        <w:pStyle w:val="BodyText"/>
        <w:numPr>
          <w:ilvl w:val="1"/>
          <w:numId w:val="22"/>
        </w:numPr>
        <w:rPr>
          <w:ins w:id="1027" w:author="Jens Kristian Jensen" w:date="2016-03-04T14:33:00Z"/>
        </w:rPr>
      </w:pPr>
      <w:ins w:id="1028" w:author="Jens Kristian Jensen" w:date="2016-03-04T14:22:00Z">
        <w:r>
          <w:t>&lt;minor_version&gt;: Optional field - numerical characters (0-9, no space or special characters). Minor version number is incremented, every time a</w:t>
        </w:r>
        <w:r w:rsidR="00FA3485">
          <w:t xml:space="preserve"> collaborating actors provide a</w:t>
        </w:r>
      </w:ins>
      <w:ins w:id="1029" w:author="Jens Kristian Jensen" w:date="2016-03-04T14:31:00Z">
        <w:r w:rsidR="00FA3485">
          <w:t xml:space="preserve"> notification of a </w:t>
        </w:r>
      </w:ins>
      <w:ins w:id="1030" w:author="Jens Kristian Jensen" w:date="2016-03-04T14:32:00Z">
        <w:r w:rsidR="00FA3485">
          <w:t xml:space="preserve">changed </w:t>
        </w:r>
      </w:ins>
      <w:ins w:id="1031" w:author="Jens Kristian Jensen" w:date="2016-03-04T14:31:00Z">
        <w:r w:rsidR="00FA3485">
          <w:t>state or planning time</w:t>
        </w:r>
      </w:ins>
      <w:ins w:id="1032" w:author="Jens Kristian Jensen" w:date="2016-03-04T14:22:00Z">
        <w:r>
          <w:t xml:space="preserve">. </w:t>
        </w:r>
      </w:ins>
    </w:p>
    <w:p w:rsidR="008B34AA" w:rsidRPr="00442748" w:rsidRDefault="008B34AA" w:rsidP="008B34AA">
      <w:pPr>
        <w:pStyle w:val="BodyText"/>
        <w:rPr>
          <w:ins w:id="1033" w:author="Jens Kristian Jensen" w:date="2016-03-04T14:22:00Z"/>
          <w:b/>
        </w:rPr>
      </w:pPr>
      <w:ins w:id="1034" w:author="Jens Kristian Jensen" w:date="2016-03-04T14:22:00Z">
        <w:r w:rsidRPr="00442748">
          <w:rPr>
            <w:b/>
          </w:rPr>
          <w:t>EXAMPLE</w:t>
        </w:r>
      </w:ins>
    </w:p>
    <w:p w:rsidR="005009E7" w:rsidRDefault="00FA3485" w:rsidP="008B34AA">
      <w:pPr>
        <w:pStyle w:val="BodyText"/>
        <w:rPr>
          <w:ins w:id="1035" w:author="Jens Kristian Jensen" w:date="2016-03-07T11:13:00Z"/>
        </w:rPr>
      </w:pPr>
      <w:ins w:id="1036" w:author="Jens Kristian Jensen" w:date="2016-03-04T14:35:00Z">
        <w:r>
          <w:t>A</w:t>
        </w:r>
      </w:ins>
      <w:ins w:id="1037" w:author="Jens Kristian Jensen" w:date="2016-03-04T14:22:00Z">
        <w:r w:rsidR="008B34AA">
          <w:t xml:space="preserve"> Port </w:t>
        </w:r>
      </w:ins>
      <w:ins w:id="1038" w:author="Jens Kristian Jensen" w:date="2016-03-04T14:35:00Z">
        <w:r>
          <w:t xml:space="preserve">Call Service </w:t>
        </w:r>
      </w:ins>
      <w:ins w:id="1039" w:author="Jens Kristian Jensen" w:date="2016-03-04T14:36:00Z">
        <w:r>
          <w:t>prov</w:t>
        </w:r>
      </w:ins>
      <w:ins w:id="1040" w:author="Jens Kristian Jensen" w:date="2016-03-04T14:53:00Z">
        <w:r w:rsidR="003B4A38">
          <w:t>id</w:t>
        </w:r>
      </w:ins>
      <w:ins w:id="1041" w:author="Jens Kristian Jensen" w:date="2016-03-04T14:36:00Z">
        <w:r>
          <w:t xml:space="preserve">ed by Port Call </w:t>
        </w:r>
      </w:ins>
      <w:ins w:id="1042" w:author="Jens Kristian Jensen" w:date="2016-03-04T14:37:00Z">
        <w:r>
          <w:t>Service P</w:t>
        </w:r>
      </w:ins>
      <w:ins w:id="1043" w:author="Jens Kristian Jensen" w:date="2016-03-04T14:36:00Z">
        <w:r>
          <w:t xml:space="preserve">rovider </w:t>
        </w:r>
      </w:ins>
      <w:ins w:id="1044" w:author="Jens Kristian Jensen" w:date="2016-03-04T14:37:00Z">
        <w:r>
          <w:t>X “urn:mrnx:upcspid:</w:t>
        </w:r>
        <w:r w:rsidR="007C2D8B">
          <w:t xml:space="preserve">stm-x” </w:t>
        </w:r>
      </w:ins>
      <w:ins w:id="1045" w:author="Jens Kristian Jensen" w:date="2016-03-04T14:36:00Z">
        <w:r>
          <w:t xml:space="preserve">on </w:t>
        </w:r>
      </w:ins>
      <w:ins w:id="1046" w:author="Jens Kristian Jensen" w:date="2016-03-04T14:37:00Z">
        <w:r w:rsidR="007C2D8B">
          <w:t xml:space="preserve">behalf of </w:t>
        </w:r>
      </w:ins>
      <w:ins w:id="1047" w:author="Jens Kristian Jensen" w:date="2016-03-04T14:35:00Z">
        <w:r>
          <w:t xml:space="preserve">Port P </w:t>
        </w:r>
      </w:ins>
      <w:ins w:id="1048" w:author="Jens Kristian Jensen" w:date="2016-03-04T14:22:00Z">
        <w:r w:rsidR="008B34AA">
          <w:t>receives notification, that the voyage with UVID “urn:mrnx:stm:uvid:stm-a:134:1” is intending to arrive at their port at a certain Planned (Target) Time of Arrival</w:t>
        </w:r>
      </w:ins>
      <w:ins w:id="1049" w:author="Jens Kristian Jensen" w:date="2016-03-04T14:35:00Z">
        <w:r>
          <w:t xml:space="preserve">. </w:t>
        </w:r>
      </w:ins>
    </w:p>
    <w:p w:rsidR="008B34AA" w:rsidRDefault="00FA3485" w:rsidP="008B34AA">
      <w:pPr>
        <w:pStyle w:val="BodyText"/>
        <w:rPr>
          <w:ins w:id="1050" w:author="Jens Kristian Jensen" w:date="2016-03-04T14:22:00Z"/>
        </w:rPr>
      </w:pPr>
      <w:ins w:id="1051" w:author="Jens Kristian Jensen" w:date="2016-03-04T14:35:00Z">
        <w:r>
          <w:t>S</w:t>
        </w:r>
      </w:ins>
      <w:ins w:id="1052" w:author="Jens Kristian Jensen" w:date="2016-03-04T14:36:00Z">
        <w:r>
          <w:t>ince there is no Port Call registered that relate to voyage “urn:mrnx:stm:uvid:stm-a:134”</w:t>
        </w:r>
      </w:ins>
      <w:ins w:id="1053" w:author="Jens Kristian Jensen" w:date="2016-03-04T14:38:00Z">
        <w:r w:rsidR="007C2D8B">
          <w:t xml:space="preserve"> in Port P, a new Port Call ID is generated</w:t>
        </w:r>
      </w:ins>
      <w:ins w:id="1054" w:author="Jens Kristian Jensen" w:date="2016-03-04T14:39:00Z">
        <w:r w:rsidR="007C2D8B">
          <w:t xml:space="preserve"> (version 1)</w:t>
        </w:r>
      </w:ins>
      <w:ins w:id="1055" w:author="Jens Kristian Jensen" w:date="2016-03-04T14:38:00Z">
        <w:r w:rsidR="007C2D8B">
          <w:t>: “urn:mrnx:stm:upcid:stm-</w:t>
        </w:r>
      </w:ins>
      <w:ins w:id="1056" w:author="Jens Kristian Jensen" w:date="2016-03-04T14:39:00Z">
        <w:r w:rsidR="007C2D8B">
          <w:t>x</w:t>
        </w:r>
      </w:ins>
      <w:ins w:id="1057" w:author="Jens Kristian Jensen" w:date="2016-03-04T14:38:00Z">
        <w:r w:rsidR="007C2D8B">
          <w:t>:</w:t>
        </w:r>
      </w:ins>
      <w:ins w:id="1058" w:author="Jens Kristian Jensen" w:date="2016-03-04T14:39:00Z">
        <w:r w:rsidR="007C2D8B">
          <w:t xml:space="preserve">2899:1” which relates to </w:t>
        </w:r>
      </w:ins>
      <w:ins w:id="1059" w:author="Jens Kristian Jensen" w:date="2016-03-04T14:54:00Z">
        <w:r w:rsidR="003B4A38">
          <w:t>the inbound voyage “urn:mrnx:stm:uvid:stm-a:134:1”.</w:t>
        </w:r>
      </w:ins>
      <w:ins w:id="1060" w:author="Jens Kristian Jensen" w:date="2016-03-04T14:57:00Z">
        <w:r w:rsidR="003B4A38">
          <w:t xml:space="preserve"> The Voyage Service </w:t>
        </w:r>
      </w:ins>
      <w:ins w:id="1061" w:author="Jens Kristian Jensen" w:date="2016-03-07T11:13:00Z">
        <w:r w:rsidR="005009E7">
          <w:t xml:space="preserve">is </w:t>
        </w:r>
      </w:ins>
      <w:ins w:id="1062" w:author="Jens Kristian Jensen" w:date="2016-03-04T14:57:00Z">
        <w:r w:rsidR="003B4A38">
          <w:t xml:space="preserve">that notified </w:t>
        </w:r>
      </w:ins>
      <w:ins w:id="1063" w:author="Jens Kristian Jensen" w:date="2016-03-07T11:36:00Z">
        <w:r w:rsidR="000329E9">
          <w:t xml:space="preserve">by </w:t>
        </w:r>
      </w:ins>
      <w:ins w:id="1064" w:author="Jens Kristian Jensen" w:date="2016-03-04T14:57:00Z">
        <w:r w:rsidR="003B4A38">
          <w:lastRenderedPageBreak/>
          <w:t>the port of the reference ID of the Port Call</w:t>
        </w:r>
      </w:ins>
      <w:ins w:id="1065" w:author="Jens Kristian Jensen" w:date="2016-03-07T11:36:00Z">
        <w:r w:rsidR="000329E9">
          <w:t xml:space="preserve"> – and a relation between the Voyage information and Port Call information now exist.</w:t>
        </w:r>
      </w:ins>
    </w:p>
    <w:p w:rsidR="000329E9" w:rsidRDefault="008B34AA" w:rsidP="008B34AA">
      <w:pPr>
        <w:pStyle w:val="BodyText"/>
        <w:rPr>
          <w:ins w:id="1066" w:author="Jens Kristian Jensen" w:date="2016-03-07T11:37:00Z"/>
        </w:rPr>
      </w:pPr>
      <w:ins w:id="1067" w:author="Jens Kristian Jensen" w:date="2016-03-04T14:22:00Z">
        <w:r>
          <w:t xml:space="preserve">The port might notify the local VTS that </w:t>
        </w:r>
      </w:ins>
      <w:ins w:id="1068" w:author="Jens Kristian Jensen" w:date="2016-03-04T14:55:00Z">
        <w:r w:rsidR="003B4A38">
          <w:t>P</w:t>
        </w:r>
      </w:ins>
      <w:ins w:id="1069" w:author="Jens Kristian Jensen" w:date="2016-03-04T14:54:00Z">
        <w:r w:rsidR="003B4A38">
          <w:t xml:space="preserve">ort Call “urn:mrnx:stm:upcid:stm-x:2899:1” </w:t>
        </w:r>
      </w:ins>
      <w:ins w:id="1070" w:author="Jens Kristian Jensen" w:date="2016-03-04T14:55:00Z">
        <w:r w:rsidR="003B4A38">
          <w:t>is created, and the VT</w:t>
        </w:r>
      </w:ins>
      <w:ins w:id="1071" w:author="Jens Kristian Jensen" w:date="2016-03-04T14:58:00Z">
        <w:r w:rsidR="003B4A38">
          <w:t xml:space="preserve">S with access to the local Port Call System </w:t>
        </w:r>
      </w:ins>
      <w:ins w:id="1072" w:author="Jens Kristian Jensen" w:date="2016-03-04T14:55:00Z">
        <w:r w:rsidR="003B4A38">
          <w:t xml:space="preserve">can </w:t>
        </w:r>
      </w:ins>
      <w:ins w:id="1073" w:author="Jens Kristian Jensen" w:date="2016-03-04T14:57:00Z">
        <w:r w:rsidR="003B4A38">
          <w:t xml:space="preserve">that way </w:t>
        </w:r>
      </w:ins>
      <w:ins w:id="1074" w:author="Jens Kristian Jensen" w:date="2016-03-04T14:55:00Z">
        <w:r w:rsidR="003B4A38">
          <w:t xml:space="preserve">identify that </w:t>
        </w:r>
      </w:ins>
      <w:ins w:id="1075" w:author="Jens Kristian Jensen" w:date="2016-03-04T14:22:00Z">
        <w:r>
          <w:t xml:space="preserve">voyage “urn:mrnx:stm:uvid:stm-a:134” is approaching. The VTS can discover the address of the Voyage Service “stm-a”, </w:t>
        </w:r>
      </w:ins>
      <w:ins w:id="1076" w:author="Jens Kristian Jensen" w:date="2016-03-07T11:37:00Z">
        <w:r w:rsidR="000329E9">
          <w:t>and b</w:t>
        </w:r>
      </w:ins>
      <w:ins w:id="1077" w:author="Jens Kristian Jensen" w:date="2016-03-04T14:22:00Z">
        <w:r>
          <w:t xml:space="preserve">ased on the reply from the service registry, they know which Voyage Service to query for information about the approaching ship, based on the standardized interfaces of a Voyage Service. If the VTS is nominated as collaborator for this voyage by the owner of the voyage, they can retrieve the information allowed, related to the most recent major version of the voyage, or register for being notified of updates. </w:t>
        </w:r>
      </w:ins>
    </w:p>
    <w:p w:rsidR="008B34AA" w:rsidRDefault="008B34AA" w:rsidP="008B34AA">
      <w:pPr>
        <w:pStyle w:val="BodyText"/>
        <w:rPr>
          <w:ins w:id="1078" w:author="Jens Kristian Jensen" w:date="2016-03-04T14:22:00Z"/>
        </w:rPr>
      </w:pPr>
      <w:ins w:id="1079" w:author="Jens Kristian Jensen" w:date="2016-03-04T14:22:00Z">
        <w:r>
          <w:t>If the VTS is not nominated as a collaborator, they may request access, and the owner of the voyage will be notified of the request and make his decision.</w:t>
        </w:r>
      </w:ins>
    </w:p>
    <w:p w:rsidR="008B34AA" w:rsidRDefault="00EC68F5" w:rsidP="008B34AA">
      <w:pPr>
        <w:pStyle w:val="BodyText"/>
        <w:rPr>
          <w:ins w:id="1080" w:author="Jens Kristian Jensen" w:date="2016-03-04T14:22:00Z"/>
        </w:rPr>
      </w:pPr>
      <w:ins w:id="1081" w:author="Jens Kristian Jensen" w:date="2016-03-04T15:00:00Z">
        <w:r>
          <w:t xml:space="preserve">The Owner of the inbound Voyage </w:t>
        </w:r>
      </w:ins>
      <w:ins w:id="1082" w:author="Jens Kristian Jensen" w:date="2016-03-04T15:02:00Z">
        <w:r>
          <w:t xml:space="preserve">“urn:mrnx:stm:uvid:stm-a:134” </w:t>
        </w:r>
      </w:ins>
      <w:ins w:id="1083" w:author="Jens Kristian Jensen" w:date="2016-03-04T15:00:00Z">
        <w:r>
          <w:t>related to Port Call</w:t>
        </w:r>
      </w:ins>
      <w:ins w:id="1084" w:author="Jens Kristian Jensen" w:date="2016-03-04T15:02:00Z">
        <w:r>
          <w:t xml:space="preserve"> “urn:mrnx:stm:upcid:stm-x:2899:1.0”</w:t>
        </w:r>
      </w:ins>
      <w:ins w:id="1085" w:author="Jens Kristian Jensen" w:date="2016-03-04T15:00:00Z">
        <w:r>
          <w:t xml:space="preserve">, may request that certain local port actors such as pilots, tugs, </w:t>
        </w:r>
      </w:ins>
      <w:ins w:id="1086" w:author="Jens Kristian Jensen" w:date="2016-03-04T15:01:00Z">
        <w:r>
          <w:t xml:space="preserve">terminals, </w:t>
        </w:r>
      </w:ins>
      <w:ins w:id="1087" w:author="Jens Kristian Jensen" w:date="2016-03-04T15:00:00Z">
        <w:r>
          <w:t xml:space="preserve">etc. are nominated as collaborators to this particular </w:t>
        </w:r>
      </w:ins>
      <w:ins w:id="1088" w:author="Jens Kristian Jensen" w:date="2016-03-07T11:38:00Z">
        <w:r w:rsidR="000329E9">
          <w:t>P</w:t>
        </w:r>
      </w:ins>
      <w:ins w:id="1089" w:author="Jens Kristian Jensen" w:date="2016-03-04T15:00:00Z">
        <w:r>
          <w:t xml:space="preserve">ort </w:t>
        </w:r>
      </w:ins>
      <w:ins w:id="1090" w:author="Jens Kristian Jensen" w:date="2016-03-07T11:38:00Z">
        <w:r w:rsidR="000329E9">
          <w:t>C</w:t>
        </w:r>
      </w:ins>
      <w:ins w:id="1091" w:author="Jens Kristian Jensen" w:date="2016-03-04T15:00:00Z">
        <w:r>
          <w:t xml:space="preserve">all, and may thus access </w:t>
        </w:r>
      </w:ins>
      <w:ins w:id="1092" w:author="Jens Kristian Jensen" w:date="2016-03-04T15:01:00Z">
        <w:r>
          <w:t xml:space="preserve">and </w:t>
        </w:r>
      </w:ins>
      <w:ins w:id="1093" w:author="Jens Kristian Jensen" w:date="2016-03-04T15:03:00Z">
        <w:r>
          <w:t xml:space="preserve">collaborate in </w:t>
        </w:r>
      </w:ins>
      <w:ins w:id="1094" w:author="Jens Kristian Jensen" w:date="2016-03-04T15:00:00Z">
        <w:r>
          <w:t>the planning related to</w:t>
        </w:r>
      </w:ins>
      <w:ins w:id="1095" w:author="Jens Kristian Jensen" w:date="2016-03-04T15:01:00Z">
        <w:r>
          <w:t xml:space="preserve"> the Port Call</w:t>
        </w:r>
      </w:ins>
      <w:ins w:id="1096" w:author="Jens Kristian Jensen" w:date="2016-03-04T15:03:00Z">
        <w:r>
          <w:t xml:space="preserve"> of this ship</w:t>
        </w:r>
      </w:ins>
      <w:ins w:id="1097" w:author="Jens Kristian Jensen" w:date="2016-03-04T15:01:00Z">
        <w:r>
          <w:t>.</w:t>
        </w:r>
      </w:ins>
    </w:p>
    <w:p w:rsidR="008E5FD7" w:rsidRDefault="008E5FD7">
      <w:pPr>
        <w:pStyle w:val="BodyText"/>
        <w:rPr>
          <w:ins w:id="1098" w:author="Jens Kristian Jensen" w:date="2016-03-04T10:17:00Z"/>
        </w:rPr>
      </w:pPr>
    </w:p>
    <w:p w:rsidR="003B4A38" w:rsidRDefault="003B4A38" w:rsidP="003B4A38">
      <w:pPr>
        <w:pStyle w:val="AppendixHeading2"/>
        <w:rPr>
          <w:ins w:id="1099" w:author="Jens Kristian Jensen" w:date="2016-03-04T14:53:00Z"/>
        </w:rPr>
      </w:pPr>
      <w:ins w:id="1100" w:author="Jens Kristian Jensen" w:date="2016-03-04T14:53:00Z">
        <w:r>
          <w:t>Post project c</w:t>
        </w:r>
      </w:ins>
      <w:ins w:id="1101" w:author="Jens Kristian Jensen" w:date="2016-03-04T14:52:00Z">
        <w:r>
          <w:t xml:space="preserve">onsiderations for utilization of the UVID and UPCID identifiers </w:t>
        </w:r>
      </w:ins>
    </w:p>
    <w:p w:rsidR="003B4A38" w:rsidRDefault="00CA2267">
      <w:pPr>
        <w:pStyle w:val="BodyText"/>
        <w:rPr>
          <w:ins w:id="1102" w:author="Jens Kristian Jensen" w:date="2016-03-04T15:07:00Z"/>
        </w:rPr>
        <w:pPrChange w:id="1103" w:author="Jens Kristian Jensen" w:date="2016-03-04T14:53:00Z">
          <w:pPr>
            <w:pStyle w:val="AppendixHeading2"/>
          </w:pPr>
        </w:pPrChange>
      </w:pPr>
      <w:ins w:id="1104" w:author="Jens Kristian Jensen" w:date="2016-03-04T15:04:00Z">
        <w:r>
          <w:t xml:space="preserve">Assuming that the STM validation project delivers a positive </w:t>
        </w:r>
      </w:ins>
      <w:ins w:id="1105" w:author="Jens Kristian Jensen" w:date="2016-03-04T15:06:00Z">
        <w:r>
          <w:t xml:space="preserve">validation of </w:t>
        </w:r>
      </w:ins>
      <w:ins w:id="1106" w:author="Jens Kristian Jensen" w:date="2016-03-04T15:04:00Z">
        <w:r>
          <w:t>this way to handle UVID’s</w:t>
        </w:r>
      </w:ins>
      <w:ins w:id="1107" w:author="Jens Kristian Jensen" w:date="2016-03-04T15:05:00Z">
        <w:r>
          <w:t xml:space="preserve">, </w:t>
        </w:r>
      </w:ins>
      <w:ins w:id="1108" w:author="Jens Kristian Jensen" w:date="2016-03-04T15:04:00Z">
        <w:r>
          <w:t>UPCID</w:t>
        </w:r>
      </w:ins>
      <w:ins w:id="1109" w:author="Jens Kristian Jensen" w:date="2016-03-04T15:05:00Z">
        <w:r>
          <w:t>’s - and associated service provider ID’s</w:t>
        </w:r>
      </w:ins>
      <w:ins w:id="1110" w:author="Jens Kristian Jensen" w:date="2016-03-07T11:38:00Z">
        <w:r w:rsidR="000329E9">
          <w:t>,</w:t>
        </w:r>
      </w:ins>
      <w:ins w:id="1111" w:author="Jens Kristian Jensen" w:date="2016-03-04T15:05:00Z">
        <w:r>
          <w:t xml:space="preserve"> the </w:t>
        </w:r>
      </w:ins>
      <w:ins w:id="1112" w:author="Jens Kristian Jensen" w:date="2016-03-04T15:06:00Z">
        <w:r>
          <w:t>con</w:t>
        </w:r>
      </w:ins>
      <w:ins w:id="1113" w:author="Jens Kristian Jensen" w:date="2016-03-04T15:05:00Z">
        <w:r>
          <w:t>struct</w:t>
        </w:r>
      </w:ins>
      <w:ins w:id="1114" w:author="Jens Kristian Jensen" w:date="2016-03-07T11:38:00Z">
        <w:r w:rsidR="000329E9">
          <w:t>ion</w:t>
        </w:r>
      </w:ins>
      <w:ins w:id="1115" w:author="Jens Kristian Jensen" w:date="2016-03-04T15:05:00Z">
        <w:r>
          <w:t xml:space="preserve"> of t</w:t>
        </w:r>
      </w:ins>
      <w:ins w:id="1116" w:author="Jens Kristian Jensen" w:date="2016-03-04T15:06:00Z">
        <w:r>
          <w:t xml:space="preserve">hese identifiers may be brought forward as a proposal for </w:t>
        </w:r>
      </w:ins>
      <w:ins w:id="1117" w:author="Jens Kristian Jensen" w:date="2016-03-04T15:07:00Z">
        <w:r>
          <w:t xml:space="preserve">a </w:t>
        </w:r>
      </w:ins>
      <w:ins w:id="1118" w:author="Jens Kristian Jensen" w:date="2016-03-04T15:06:00Z">
        <w:r>
          <w:t>standar</w:t>
        </w:r>
      </w:ins>
      <w:ins w:id="1119" w:author="Jens Kristian Jensen" w:date="2016-03-04T15:07:00Z">
        <w:r>
          <w:t>d to be published by some relevant standardization organization.</w:t>
        </w:r>
      </w:ins>
    </w:p>
    <w:p w:rsidR="00CA2267" w:rsidRDefault="00CA2267">
      <w:pPr>
        <w:pStyle w:val="BodyText"/>
        <w:rPr>
          <w:ins w:id="1120" w:author="Jens Kristian Jensen" w:date="2016-03-04T15:09:00Z"/>
        </w:rPr>
        <w:pPrChange w:id="1121" w:author="Jens Kristian Jensen" w:date="2016-03-04T14:53:00Z">
          <w:pPr>
            <w:pStyle w:val="AppendixHeading2"/>
          </w:pPr>
        </w:pPrChange>
      </w:pPr>
      <w:ins w:id="1122" w:author="Jens Kristian Jensen" w:date="2016-03-04T15:07:00Z">
        <w:r>
          <w:t xml:space="preserve">Regardless of </w:t>
        </w:r>
      </w:ins>
      <w:ins w:id="1123" w:author="Jens Kristian Jensen" w:date="2016-03-04T15:08:00Z">
        <w:r>
          <w:t>which standization organization is identified as the relevant host of such a standard, the intention will be to replace the prefix of the identifier construction (</w:t>
        </w:r>
      </w:ins>
      <w:ins w:id="1124" w:author="Jens Kristian Jensen" w:date="2016-03-04T15:09:00Z">
        <w:r>
          <w:t>“urn:mrnx:stm:</w:t>
        </w:r>
        <w:r w:rsidR="00F3610D">
          <w:t>”) with another prefix, identifying the relevant host organization</w:t>
        </w:r>
      </w:ins>
      <w:ins w:id="1125" w:author="Jens Kristian Jensen" w:date="2016-03-04T15:11:00Z">
        <w:r w:rsidR="00F3610D">
          <w:t>. Possible results could be</w:t>
        </w:r>
      </w:ins>
      <w:ins w:id="1126" w:author="Jens Kristian Jensen" w:date="2016-03-04T15:10:00Z">
        <w:r w:rsidR="00F3610D">
          <w:t>:</w:t>
        </w:r>
      </w:ins>
    </w:p>
    <w:p w:rsidR="00F3610D" w:rsidRDefault="00F3610D">
      <w:pPr>
        <w:pStyle w:val="BodyText"/>
        <w:numPr>
          <w:ilvl w:val="0"/>
          <w:numId w:val="23"/>
        </w:numPr>
        <w:rPr>
          <w:ins w:id="1127" w:author="Jens Kristian Jensen" w:date="2016-03-04T15:11:00Z"/>
        </w:rPr>
        <w:pPrChange w:id="1128" w:author="Jens Kristian Jensen" w:date="2016-03-04T15:09:00Z">
          <w:pPr>
            <w:pStyle w:val="AppendixHeading2"/>
          </w:pPr>
        </w:pPrChange>
      </w:pPr>
      <w:ins w:id="1129" w:author="Jens Kristian Jensen" w:date="2016-03-04T15:09:00Z">
        <w:r>
          <w:t>“urn:mrn:stm:</w:t>
        </w:r>
      </w:ins>
      <w:ins w:id="1130" w:author="Jens Kristian Jensen" w:date="2016-03-04T15:10:00Z">
        <w:r>
          <w:t xml:space="preserve">” if the STM project ends up establishing a </w:t>
        </w:r>
      </w:ins>
      <w:ins w:id="1131" w:author="Jens Kristian Jensen" w:date="2016-03-04T15:15:00Z">
        <w:r>
          <w:t xml:space="preserve">STM </w:t>
        </w:r>
      </w:ins>
      <w:ins w:id="1132" w:author="Jens Kristian Jensen" w:date="2016-03-04T15:10:00Z">
        <w:r>
          <w:t xml:space="preserve">governing organization </w:t>
        </w:r>
      </w:ins>
    </w:p>
    <w:p w:rsidR="00F3610D" w:rsidRDefault="00F3610D" w:rsidP="00F3610D">
      <w:pPr>
        <w:pStyle w:val="BodyText"/>
        <w:numPr>
          <w:ilvl w:val="0"/>
          <w:numId w:val="23"/>
        </w:numPr>
        <w:rPr>
          <w:ins w:id="1133" w:author="Jens Kristian Jensen" w:date="2016-03-04T15:11:00Z"/>
        </w:rPr>
      </w:pPr>
      <w:ins w:id="1134" w:author="Jens Kristian Jensen" w:date="2016-03-04T15:11:00Z">
        <w:r>
          <w:t xml:space="preserve">“urn:gs1:” if the STM project ends up proposing the </w:t>
        </w:r>
      </w:ins>
      <w:ins w:id="1135" w:author="Jens Kristian Jensen" w:date="2016-03-04T15:13:00Z">
        <w:r>
          <w:t xml:space="preserve">STM services </w:t>
        </w:r>
      </w:ins>
      <w:ins w:id="1136" w:author="Jens Kristian Jensen" w:date="2016-03-04T15:11:00Z">
        <w:r>
          <w:t xml:space="preserve">to become GS1 standards </w:t>
        </w:r>
      </w:ins>
    </w:p>
    <w:p w:rsidR="00F3610D" w:rsidRDefault="00F3610D" w:rsidP="00F3610D">
      <w:pPr>
        <w:pStyle w:val="BodyText"/>
        <w:numPr>
          <w:ilvl w:val="0"/>
          <w:numId w:val="23"/>
        </w:numPr>
        <w:rPr>
          <w:ins w:id="1137" w:author="Jens Kristian Jensen" w:date="2016-03-04T15:11:00Z"/>
        </w:rPr>
      </w:pPr>
      <w:ins w:id="1138" w:author="Jens Kristian Jensen" w:date="2016-03-04T15:11:00Z">
        <w:r>
          <w:t>“urn:mrn:</w:t>
        </w:r>
      </w:ins>
      <w:ins w:id="1139" w:author="Jens Kristian Jensen" w:date="2016-03-04T15:12:00Z">
        <w:r>
          <w:t>ihma</w:t>
        </w:r>
      </w:ins>
      <w:ins w:id="1140" w:author="Jens Kristian Jensen" w:date="2016-03-04T15:11:00Z">
        <w:r>
          <w:t xml:space="preserve">:” </w:t>
        </w:r>
      </w:ins>
      <w:ins w:id="1141" w:author="Jens Kristian Jensen" w:date="2016-03-04T15:12:00Z">
        <w:r>
          <w:t xml:space="preserve">should the </w:t>
        </w:r>
      </w:ins>
      <w:ins w:id="1142" w:author="Jens Kristian Jensen" w:date="2016-03-04T15:11:00Z">
        <w:r>
          <w:t xml:space="preserve">STM project end up </w:t>
        </w:r>
      </w:ins>
      <w:ins w:id="1143" w:author="Jens Kristian Jensen" w:date="2016-03-04T15:12:00Z">
        <w:r>
          <w:t xml:space="preserve">proposing IHMA (International Harbour Masters Association) as the </w:t>
        </w:r>
      </w:ins>
      <w:ins w:id="1144" w:author="Jens Kristian Jensen" w:date="2016-03-04T15:15:00Z">
        <w:r>
          <w:t xml:space="preserve">host </w:t>
        </w:r>
      </w:ins>
      <w:ins w:id="1145" w:author="Jens Kristian Jensen" w:date="2016-03-04T15:12:00Z">
        <w:r>
          <w:t xml:space="preserve">for standardizing the </w:t>
        </w:r>
      </w:ins>
      <w:ins w:id="1146" w:author="Jens Kristian Jensen" w:date="2016-03-04T15:11:00Z">
        <w:r>
          <w:t>STM</w:t>
        </w:r>
      </w:ins>
      <w:ins w:id="1147" w:author="Jens Kristian Jensen" w:date="2016-03-04T15:13:00Z">
        <w:r>
          <w:t xml:space="preserve"> services.</w:t>
        </w:r>
      </w:ins>
    </w:p>
    <w:p w:rsidR="00F3610D" w:rsidRDefault="00F3610D">
      <w:pPr>
        <w:pStyle w:val="BodyText"/>
        <w:numPr>
          <w:ilvl w:val="0"/>
          <w:numId w:val="23"/>
        </w:numPr>
        <w:rPr>
          <w:ins w:id="1148" w:author="Jens Kristian Jensen" w:date="2016-03-04T15:03:00Z"/>
        </w:rPr>
        <w:pPrChange w:id="1149" w:author="Jens Kristian Jensen" w:date="2016-03-04T15:09:00Z">
          <w:pPr>
            <w:pStyle w:val="AppendixHeading2"/>
          </w:pPr>
        </w:pPrChange>
      </w:pPr>
      <w:ins w:id="1150" w:author="Jens Kristian Jensen" w:date="2016-03-04T15:13:00Z">
        <w:r>
          <w:t>…</w:t>
        </w:r>
      </w:ins>
    </w:p>
    <w:p w:rsidR="00EC68F5" w:rsidRPr="005009E7" w:rsidRDefault="00F3610D">
      <w:pPr>
        <w:pStyle w:val="BodyText"/>
        <w:rPr>
          <w:ins w:id="1151" w:author="Jens Kristian Jensen" w:date="2016-03-04T14:52:00Z"/>
        </w:rPr>
        <w:pPrChange w:id="1152" w:author="Jens Kristian Jensen" w:date="2016-03-04T14:53:00Z">
          <w:pPr>
            <w:pStyle w:val="AppendixHeading2"/>
          </w:pPr>
        </w:pPrChange>
      </w:pPr>
      <w:ins w:id="1153" w:author="Jens Kristian Jensen" w:date="2016-03-04T15:13:00Z">
        <w:r>
          <w:t xml:space="preserve">Either way, the technical implementations </w:t>
        </w:r>
      </w:ins>
      <w:ins w:id="1154" w:author="Jens Kristian Jensen" w:date="2016-03-04T15:14:00Z">
        <w:r>
          <w:t xml:space="preserve">of STM Services </w:t>
        </w:r>
      </w:ins>
      <w:ins w:id="1155" w:author="Jens Kristian Jensen" w:date="2016-03-04T15:13:00Z">
        <w:r>
          <w:t xml:space="preserve">in the testbeds may be prepared </w:t>
        </w:r>
      </w:ins>
      <w:ins w:id="1156" w:author="Jens Kristian Jensen" w:date="2016-03-04T15:14:00Z">
        <w:r>
          <w:t xml:space="preserve">through configuration </w:t>
        </w:r>
      </w:ins>
      <w:ins w:id="1157" w:author="Jens Kristian Jensen" w:date="2016-03-04T15:13:00Z">
        <w:r>
          <w:t xml:space="preserve">to accept </w:t>
        </w:r>
      </w:ins>
      <w:ins w:id="1158" w:author="Jens Kristian Jensen" w:date="2016-03-04T15:14:00Z">
        <w:r>
          <w:t>another prefix than the “urn:mrnx:stm:”</w:t>
        </w:r>
      </w:ins>
      <w:ins w:id="1159" w:author="Jens Kristian Jensen" w:date="2016-03-04T15:15:00Z">
        <w:r>
          <w:t xml:space="preserve"> </w:t>
        </w:r>
      </w:ins>
      <w:ins w:id="1160" w:author="Jens Kristian Jensen" w:date="2016-03-04T15:16:00Z">
        <w:r>
          <w:t xml:space="preserve">as the ‘production’ prefix of STM services, </w:t>
        </w:r>
      </w:ins>
      <w:ins w:id="1161" w:author="Jens Kristian Jensen" w:date="2016-03-04T15:15:00Z">
        <w:r>
          <w:t>leaving the “urn:mrnx:stm:” as an indication that data belong to a testbed</w:t>
        </w:r>
      </w:ins>
      <w:ins w:id="1162" w:author="Jens Kristian Jensen" w:date="2016-03-04T15:17:00Z">
        <w:r>
          <w:t xml:space="preserve">, rather than production </w:t>
        </w:r>
      </w:ins>
      <w:ins w:id="1163" w:author="Jens Kristian Jensen" w:date="2016-03-04T15:15:00Z">
        <w:r>
          <w:t>environment.</w:t>
        </w:r>
      </w:ins>
    </w:p>
    <w:p w:rsidR="008E5FD7" w:rsidRDefault="008E5FD7">
      <w:pPr>
        <w:rPr>
          <w:ins w:id="1164" w:author="Jens Kristian Jensen" w:date="2016-03-04T10:17:00Z"/>
          <w:b/>
          <w:sz w:val="24"/>
          <w:szCs w:val="28"/>
        </w:rPr>
      </w:pPr>
      <w:ins w:id="1165" w:author="Jens Kristian Jensen" w:date="2016-03-04T10:17:00Z">
        <w:r>
          <w:br w:type="page"/>
        </w:r>
      </w:ins>
    </w:p>
    <w:p w:rsidR="008E5FD7" w:rsidRDefault="00094EDC">
      <w:pPr>
        <w:pStyle w:val="Appendix"/>
        <w:rPr>
          <w:ins w:id="1166" w:author="Jens Kristian Jensen" w:date="2016-03-04T10:17:00Z"/>
        </w:rPr>
        <w:pPrChange w:id="1167" w:author="Jens Kristian Jensen" w:date="2016-03-04T10:17:00Z">
          <w:pPr>
            <w:pStyle w:val="BodyText"/>
          </w:pPr>
        </w:pPrChange>
      </w:pPr>
      <w:ins w:id="1168" w:author="Jens Kristian Jensen" w:date="2016-03-04T10:27:00Z">
        <w:r>
          <w:lastRenderedPageBreak/>
          <w:t>Example use</w:t>
        </w:r>
      </w:ins>
      <w:ins w:id="1169" w:author="Jens Kristian Jensen" w:date="2016-03-04T14:44:00Z">
        <w:r w:rsidR="007C2D8B">
          <w:t xml:space="preserve"> </w:t>
        </w:r>
      </w:ins>
      <w:ins w:id="1170" w:author="Jens Kristian Jensen" w:date="2016-03-04T10:27:00Z">
        <w:r>
          <w:t xml:space="preserve">case: </w:t>
        </w:r>
      </w:ins>
      <w:ins w:id="1171" w:author="Jens Kristian Jensen" w:date="2016-03-04T10:17:00Z">
        <w:r w:rsidR="008E5FD7">
          <w:t>Unique identifiers for Navigational Warnings</w:t>
        </w:r>
      </w:ins>
    </w:p>
    <w:p w:rsidR="00054715" w:rsidRDefault="005668F2">
      <w:pPr>
        <w:rPr>
          <w:ins w:id="1172" w:author="Jens Kristian Jensen" w:date="2016-03-04T15:19:00Z"/>
        </w:rPr>
        <w:pPrChange w:id="1173" w:author="Jens Kristian Jensen" w:date="2016-03-04T15:18:00Z">
          <w:pPr>
            <w:pStyle w:val="BodyText"/>
          </w:pPr>
        </w:pPrChange>
      </w:pPr>
      <w:ins w:id="1174" w:author="Jens Kristian Jensen" w:date="2016-03-04T15:18:00Z">
        <w:r>
          <w:t xml:space="preserve">Based on </w:t>
        </w:r>
      </w:ins>
      <w:ins w:id="1175" w:author="Jens Kristian Jensen" w:date="2016-03-04T15:26:00Z">
        <w:r w:rsidR="00054715">
          <w:t xml:space="preserve">draft considerations </w:t>
        </w:r>
      </w:ins>
      <w:ins w:id="1176" w:author="Jens Kristian Jensen" w:date="2016-03-04T15:18:00Z">
        <w:r>
          <w:t>in collaboration the Danish Maritim</w:t>
        </w:r>
      </w:ins>
      <w:ins w:id="1177" w:author="Jens Kristian Jensen" w:date="2016-03-04T15:19:00Z">
        <w:r>
          <w:t>e Authority</w:t>
        </w:r>
      </w:ins>
      <w:ins w:id="1178" w:author="Jens Kristian Jensen" w:date="2016-03-04T15:30:00Z">
        <w:r w:rsidR="006C6A89">
          <w:t xml:space="preserve"> </w:t>
        </w:r>
      </w:ins>
      <w:ins w:id="1179" w:author="Jens Kristian Jensen" w:date="2016-03-04T15:19:00Z">
        <w:r>
          <w:t xml:space="preserve">and SHOM in </w:t>
        </w:r>
        <w:r w:rsidR="00054715">
          <w:t xml:space="preserve">France, the following draft </w:t>
        </w:r>
      </w:ins>
      <w:ins w:id="1180" w:author="Jens Kristian Jensen" w:date="2016-03-04T15:26:00Z">
        <w:r w:rsidR="00054715">
          <w:t xml:space="preserve">ideas </w:t>
        </w:r>
      </w:ins>
      <w:ins w:id="1181" w:author="Jens Kristian Jensen" w:date="2016-03-04T15:19:00Z">
        <w:r w:rsidR="00054715">
          <w:t xml:space="preserve">for utilization of </w:t>
        </w:r>
      </w:ins>
      <w:ins w:id="1182" w:author="Jens Kristian Jensen" w:date="2016-03-04T15:20:00Z">
        <w:r w:rsidR="00054715">
          <w:t xml:space="preserve">Maritime Resourse Names to uniquely identify Navigational Warnings, have been </w:t>
        </w:r>
      </w:ins>
      <w:ins w:id="1183" w:author="Jens Kristian Jensen" w:date="2016-03-04T15:30:00Z">
        <w:r w:rsidR="006C6A89">
          <w:t>discussed</w:t>
        </w:r>
      </w:ins>
      <w:ins w:id="1184" w:author="Jens Kristian Jensen" w:date="2016-03-04T15:32:00Z">
        <w:r w:rsidR="006C6A89">
          <w:t xml:space="preserve">. </w:t>
        </w:r>
      </w:ins>
      <w:ins w:id="1185" w:author="Jens Kristian Jensen" w:date="2016-03-04T15:37:00Z">
        <w:r w:rsidR="006C6A89">
          <w:t xml:space="preserve">This </w:t>
        </w:r>
      </w:ins>
      <w:ins w:id="1186" w:author="Jens Kristian Jensen" w:date="2016-03-04T15:32:00Z">
        <w:r w:rsidR="006C6A89">
          <w:t xml:space="preserve">is provided </w:t>
        </w:r>
      </w:ins>
      <w:ins w:id="1187" w:author="Jens Kristian Jensen" w:date="2016-03-04T15:37:00Z">
        <w:r w:rsidR="006C6A89">
          <w:t xml:space="preserve">entirely </w:t>
        </w:r>
      </w:ins>
      <w:ins w:id="1188" w:author="Jens Kristian Jensen" w:date="2016-03-04T15:32:00Z">
        <w:r w:rsidR="006C6A89">
          <w:t xml:space="preserve">as draft </w:t>
        </w:r>
      </w:ins>
      <w:ins w:id="1189" w:author="Jens Kristian Jensen" w:date="2016-03-04T15:33:00Z">
        <w:r w:rsidR="006C6A89">
          <w:t xml:space="preserve">inspirational </w:t>
        </w:r>
      </w:ins>
      <w:ins w:id="1190" w:author="Jens Kristian Jensen" w:date="2016-03-04T15:32:00Z">
        <w:r w:rsidR="006C6A89">
          <w:t>example</w:t>
        </w:r>
      </w:ins>
      <w:ins w:id="1191" w:author="Jens Kristian Jensen" w:date="2016-03-04T15:33:00Z">
        <w:r w:rsidR="006C6A89">
          <w:t>s</w:t>
        </w:r>
      </w:ins>
      <w:ins w:id="1192" w:author="Jens Kristian Jensen" w:date="2016-03-04T15:32:00Z">
        <w:r w:rsidR="006C6A89">
          <w:t xml:space="preserve"> of application of the MRN syntax to challenges ou</w:t>
        </w:r>
      </w:ins>
      <w:ins w:id="1193" w:author="Jens Kristian Jensen" w:date="2016-03-04T15:33:00Z">
        <w:r w:rsidR="006C6A89">
          <w:t>t</w:t>
        </w:r>
      </w:ins>
      <w:ins w:id="1194" w:author="Jens Kristian Jensen" w:date="2016-03-04T15:32:00Z">
        <w:r w:rsidR="006C6A89">
          <w:t>side the</w:t>
        </w:r>
      </w:ins>
      <w:ins w:id="1195" w:author="Jens Kristian Jensen" w:date="2016-03-04T15:33:00Z">
        <w:r w:rsidR="006C6A89">
          <w:t xml:space="preserve"> IALA domain</w:t>
        </w:r>
      </w:ins>
      <w:ins w:id="1196" w:author="Jens Kristian Jensen" w:date="2016-03-04T15:38:00Z">
        <w:r w:rsidR="006C6A89">
          <w:t>, and not intended to prejudge work of other maritime organizations</w:t>
        </w:r>
      </w:ins>
      <w:ins w:id="1197" w:author="Jens Kristian Jensen" w:date="2016-03-04T15:20:00Z">
        <w:r w:rsidR="00054715">
          <w:t>:</w:t>
        </w:r>
      </w:ins>
    </w:p>
    <w:p w:rsidR="00054715" w:rsidRDefault="00054715">
      <w:pPr>
        <w:rPr>
          <w:ins w:id="1198" w:author="Jens Kristian Jensen" w:date="2016-03-04T15:19:00Z"/>
        </w:rPr>
        <w:pPrChange w:id="1199" w:author="Jens Kristian Jensen" w:date="2016-03-04T15:18:00Z">
          <w:pPr>
            <w:pStyle w:val="BodyText"/>
          </w:pPr>
        </w:pPrChange>
      </w:pPr>
    </w:p>
    <w:p w:rsidR="00054715" w:rsidRDefault="005668F2">
      <w:pPr>
        <w:rPr>
          <w:ins w:id="1200" w:author="Jens Kristian Jensen" w:date="2016-03-04T15:20:00Z"/>
        </w:rPr>
      </w:pPr>
      <w:ins w:id="1201" w:author="Jens Kristian Jensen" w:date="2016-03-04T15:18:00Z">
        <w:r>
          <w:t xml:space="preserve"> </w:t>
        </w:r>
      </w:ins>
      <w:ins w:id="1202" w:author="Jens Kristian Jensen" w:date="2016-03-04T15:20:00Z">
        <w:r w:rsidR="00054715">
          <w:t>…</w:t>
        </w:r>
      </w:ins>
    </w:p>
    <w:p w:rsidR="006C6A89" w:rsidRDefault="00054715" w:rsidP="006C6A89">
      <w:pPr>
        <w:rPr>
          <w:ins w:id="1203" w:author="Jens Kristian Jensen" w:date="2016-03-04T15:39:00Z"/>
        </w:rPr>
      </w:pPr>
      <w:ins w:id="1204" w:author="Jens Kristian Jensen" w:date="2016-03-04T15:21:00Z">
        <w:r>
          <w:t>Assume that IHO define a namespace for Navigational Warnings</w:t>
        </w:r>
      </w:ins>
      <w:ins w:id="1205" w:author="Jens Kristian Jensen" w:date="2016-03-04T15:39:00Z">
        <w:r w:rsidR="002B18FF">
          <w:t xml:space="preserve">. </w:t>
        </w:r>
        <w:r w:rsidR="006C6A89">
          <w:t>For NAVAREA WARNINGs, IHO might define global syntax rules like this:</w:t>
        </w:r>
      </w:ins>
    </w:p>
    <w:p w:rsidR="006C6A89" w:rsidRDefault="006C6A89" w:rsidP="006C6A89">
      <w:pPr>
        <w:rPr>
          <w:ins w:id="1206" w:author="Jens Kristian Jensen" w:date="2016-03-04T15:39:00Z"/>
        </w:rPr>
      </w:pPr>
    </w:p>
    <w:p w:rsidR="006C6A89" w:rsidRDefault="006C6A89" w:rsidP="006C6A89">
      <w:pPr>
        <w:rPr>
          <w:ins w:id="1207" w:author="Jens Kristian Jensen" w:date="2016-03-04T15:39:00Z"/>
          <w:i/>
          <w:iCs/>
          <w:color w:val="000000"/>
        </w:rPr>
      </w:pPr>
      <w:ins w:id="1208" w:author="Jens Kristian Jensen" w:date="2016-03-04T15:39:00Z">
        <w:r>
          <w:t>“urn:mrn:iho:nw:navarea:”</w:t>
        </w:r>
        <w:r>
          <w:rPr>
            <w:i/>
            <w:iCs/>
            <w:color w:val="000000"/>
          </w:rPr>
          <w:t>&lt;navareanumber&gt;”:”&lt;</w:t>
        </w:r>
        <w:r>
          <w:rPr>
            <w:i/>
            <w:iCs/>
          </w:rPr>
          <w:t>noticeNumber</w:t>
        </w:r>
        <w:r>
          <w:rPr>
            <w:i/>
            <w:iCs/>
            <w:color w:val="000000"/>
          </w:rPr>
          <w:t>&gt;</w:t>
        </w:r>
      </w:ins>
    </w:p>
    <w:p w:rsidR="006C6A89" w:rsidRDefault="006C6A89" w:rsidP="006C6A89">
      <w:pPr>
        <w:rPr>
          <w:ins w:id="1209" w:author="Jens Kristian Jensen" w:date="2016-03-04T15:39:00Z"/>
          <w:i/>
          <w:iCs/>
          <w:color w:val="000000"/>
        </w:rPr>
      </w:pPr>
    </w:p>
    <w:p w:rsidR="006C6A89" w:rsidRPr="00442748" w:rsidRDefault="006C6A89" w:rsidP="006C6A89">
      <w:pPr>
        <w:pStyle w:val="ListParagraph"/>
        <w:numPr>
          <w:ilvl w:val="0"/>
          <w:numId w:val="24"/>
        </w:numPr>
        <w:rPr>
          <w:ins w:id="1210" w:author="Jens Kristian Jensen" w:date="2016-03-04T15:39:00Z"/>
          <w:i/>
          <w:iCs/>
          <w:color w:val="000000"/>
        </w:rPr>
      </w:pPr>
      <w:ins w:id="1211" w:author="Jens Kristian Jensen" w:date="2016-03-04T15:39:00Z">
        <w:r w:rsidRPr="00442748">
          <w:rPr>
            <w:i/>
            <w:iCs/>
            <w:color w:val="000000"/>
          </w:rPr>
          <w:t>&lt;navareanumber&gt;”</w:t>
        </w:r>
        <w:r>
          <w:rPr>
            <w:i/>
            <w:iCs/>
            <w:color w:val="000000"/>
          </w:rPr>
          <w:t xml:space="preserve"> is an integer (1-12)</w:t>
        </w:r>
      </w:ins>
    </w:p>
    <w:p w:rsidR="006C6A89" w:rsidRPr="00442748" w:rsidRDefault="006C6A89" w:rsidP="006C6A89">
      <w:pPr>
        <w:pStyle w:val="ListParagraph"/>
        <w:numPr>
          <w:ilvl w:val="0"/>
          <w:numId w:val="24"/>
        </w:numPr>
        <w:rPr>
          <w:ins w:id="1212" w:author="Jens Kristian Jensen" w:date="2016-03-04T15:39:00Z"/>
          <w:i/>
          <w:iCs/>
          <w:color w:val="000000"/>
        </w:rPr>
      </w:pPr>
      <w:ins w:id="1213" w:author="Jens Kristian Jensen" w:date="2016-03-04T15:39:00Z">
        <w:r w:rsidRPr="00442748">
          <w:rPr>
            <w:i/>
            <w:iCs/>
            <w:color w:val="000000"/>
          </w:rPr>
          <w:t>&lt;</w:t>
        </w:r>
        <w:r w:rsidRPr="00442748">
          <w:rPr>
            <w:i/>
            <w:iCs/>
          </w:rPr>
          <w:t>noticeNumber</w:t>
        </w:r>
        <w:r w:rsidRPr="00442748">
          <w:rPr>
            <w:i/>
            <w:iCs/>
            <w:color w:val="000000"/>
          </w:rPr>
          <w:t>&gt;</w:t>
        </w:r>
        <w:r>
          <w:rPr>
            <w:i/>
            <w:iCs/>
            <w:color w:val="000000"/>
          </w:rPr>
          <w:t xml:space="preserve"> is the notice number as defined in S-124</w:t>
        </w:r>
      </w:ins>
    </w:p>
    <w:p w:rsidR="006C6A89" w:rsidRDefault="006C6A89" w:rsidP="006C6A89">
      <w:pPr>
        <w:rPr>
          <w:ins w:id="1214" w:author="Jens Kristian Jensen" w:date="2016-03-04T15:39:00Z"/>
        </w:rPr>
      </w:pPr>
    </w:p>
    <w:p w:rsidR="002B18FF" w:rsidRDefault="002B18FF" w:rsidP="006C6A89">
      <w:pPr>
        <w:rPr>
          <w:ins w:id="1215" w:author="Jens Kristian Jensen" w:date="2016-03-04T15:39:00Z"/>
        </w:rPr>
      </w:pPr>
      <w:ins w:id="1216" w:author="Jens Kristian Jensen" w:date="2016-03-04T15:39:00Z">
        <w:r>
          <w:t>For local warnings, the definition might look like this:</w:t>
        </w:r>
      </w:ins>
    </w:p>
    <w:p w:rsidR="006C6A89" w:rsidRDefault="006C6A89">
      <w:pPr>
        <w:rPr>
          <w:ins w:id="1217" w:author="Jens Kristian Jensen" w:date="2016-03-04T15:39:00Z"/>
        </w:rPr>
      </w:pPr>
    </w:p>
    <w:p w:rsidR="00054715" w:rsidRDefault="00054715">
      <w:pPr>
        <w:rPr>
          <w:ins w:id="1218" w:author="Jens Kristian Jensen" w:date="2016-03-04T15:20:00Z"/>
        </w:rPr>
      </w:pPr>
      <w:ins w:id="1219" w:author="Jens Kristian Jensen" w:date="2016-03-04T15:21:00Z">
        <w:r>
          <w:t>“urn:mrn:iho:nw:”</w:t>
        </w:r>
        <w:r>
          <w:rPr>
            <w:i/>
            <w:iCs/>
            <w:color w:val="000000"/>
          </w:rPr>
          <w:t>&lt;countrycode&gt;:&lt;NationalIdentifier&gt;</w:t>
        </w:r>
      </w:ins>
    </w:p>
    <w:p w:rsidR="00054715" w:rsidRDefault="00054715">
      <w:pPr>
        <w:rPr>
          <w:ins w:id="1220" w:author="Jens Kristian Jensen" w:date="2016-03-04T15:22:00Z"/>
        </w:rPr>
      </w:pPr>
    </w:p>
    <w:p w:rsidR="005668F2" w:rsidRDefault="00054715" w:rsidP="005668F2">
      <w:pPr>
        <w:rPr>
          <w:ins w:id="1221" w:author="Jens Kristian Jensen" w:date="2016-03-04T15:33:00Z"/>
        </w:rPr>
      </w:pPr>
      <w:ins w:id="1222" w:author="Jens Kristian Jensen" w:date="2016-03-04T15:22:00Z">
        <w:r>
          <w:t xml:space="preserve">Assume that France had made a local adaptation of the </w:t>
        </w:r>
        <w:r>
          <w:rPr>
            <w:i/>
            <w:iCs/>
            <w:color w:val="000000"/>
          </w:rPr>
          <w:t xml:space="preserve">&lt;NationalIdentifier&gt; </w:t>
        </w:r>
        <w:r w:rsidRPr="00054715">
          <w:rPr>
            <w:iCs/>
            <w:color w:val="000000"/>
            <w:rPrChange w:id="1223" w:author="Jens Kristian Jensen" w:date="2016-03-04T15:22:00Z">
              <w:rPr>
                <w:i/>
                <w:iCs/>
                <w:color w:val="000000"/>
              </w:rPr>
            </w:rPrChange>
          </w:rPr>
          <w:t xml:space="preserve">to accommodate local </w:t>
        </w:r>
      </w:ins>
      <w:ins w:id="1224" w:author="Jens Kristian Jensen" w:date="2016-03-04T15:44:00Z">
        <w:r w:rsidR="003A6749">
          <w:rPr>
            <w:iCs/>
            <w:color w:val="000000"/>
          </w:rPr>
          <w:t>offices issuing own identifiers</w:t>
        </w:r>
      </w:ins>
      <w:ins w:id="1225" w:author="Jens Kristian Jensen" w:date="2016-03-04T15:22:00Z">
        <w:r>
          <w:rPr>
            <w:iCs/>
            <w:color w:val="000000"/>
          </w:rPr>
          <w:t>.</w:t>
        </w:r>
      </w:ins>
      <w:ins w:id="1226" w:author="Jens Kristian Jensen" w:date="2016-03-04T15:33:00Z">
        <w:r w:rsidR="006C6A89">
          <w:rPr>
            <w:iCs/>
            <w:color w:val="000000"/>
          </w:rPr>
          <w:t xml:space="preserve"> </w:t>
        </w:r>
      </w:ins>
      <w:ins w:id="1227" w:author="Jens Kristian Jensen" w:date="2016-03-04T15:18:00Z">
        <w:r w:rsidR="005668F2">
          <w:t>The format for NW numbering could e.g. be something along the lines of:</w:t>
        </w:r>
      </w:ins>
      <w:ins w:id="1228" w:author="Jens Kristian Jensen" w:date="2016-03-04T15:44:00Z">
        <w:r w:rsidR="003A6749">
          <w:t xml:space="preserve"> </w:t>
        </w:r>
      </w:ins>
      <w:ins w:id="1229" w:author="Jens Kristian Jensen" w:date="2016-03-04T15:18:00Z">
        <w:r w:rsidR="005668F2">
          <w:t>"urn:mrn:iho:nw:fr:Local-AVIRADE-Brest:2016:001"</w:t>
        </w:r>
      </w:ins>
    </w:p>
    <w:p w:rsidR="006C6A89" w:rsidRDefault="006C6A89" w:rsidP="005668F2">
      <w:pPr>
        <w:rPr>
          <w:ins w:id="1230" w:author="Jens Kristian Jensen" w:date="2016-03-04T15:33:00Z"/>
        </w:rPr>
      </w:pPr>
    </w:p>
    <w:p w:rsidR="006C6A89" w:rsidRDefault="006C6A89" w:rsidP="006C6A89">
      <w:pPr>
        <w:rPr>
          <w:ins w:id="1231" w:author="Jens Kristian Jensen" w:date="2016-03-04T15:37:00Z"/>
          <w:i/>
          <w:iCs/>
          <w:color w:val="000000"/>
        </w:rPr>
      </w:pPr>
      <w:ins w:id="1232" w:author="Jens Kristian Jensen" w:date="2016-03-04T15:33:00Z">
        <w:r>
          <w:t>Denmark might have a different definition</w:t>
        </w:r>
      </w:ins>
      <w:ins w:id="1233" w:author="Jens Kristian Jensen" w:date="2016-03-04T15:34:00Z">
        <w:r>
          <w:t xml:space="preserve"> of </w:t>
        </w:r>
        <w:r>
          <w:rPr>
            <w:i/>
            <w:iCs/>
            <w:color w:val="000000"/>
          </w:rPr>
          <w:t>&lt;NationalIdentifier&gt;</w:t>
        </w:r>
      </w:ins>
    </w:p>
    <w:p w:rsidR="002B18FF" w:rsidRDefault="006C6A89" w:rsidP="005668F2">
      <w:pPr>
        <w:rPr>
          <w:ins w:id="1234" w:author="Jens Kristian Jensen" w:date="2016-03-04T15:40:00Z"/>
        </w:rPr>
      </w:pPr>
      <w:ins w:id="1235" w:author="Jens Kristian Jensen" w:date="2016-03-04T15:36:00Z">
        <w:r>
          <w:rPr>
            <w:i/>
            <w:iCs/>
            <w:color w:val="000000"/>
          </w:rPr>
          <w:t xml:space="preserve"> </w:t>
        </w:r>
        <w:r>
          <w:t>"urn:mrn:iho:nw:dk:2016-0123-2.4"</w:t>
        </w:r>
      </w:ins>
      <w:ins w:id="1236" w:author="Jens Kristian Jensen" w:date="2016-03-04T15:41:00Z">
        <w:r w:rsidR="002B18FF">
          <w:t xml:space="preserve"> (Danish Navigational Warning no. 0123 of 2016, version 2.4)</w:t>
        </w:r>
      </w:ins>
      <w:ins w:id="1237" w:author="Jens Kristian Jensen" w:date="2016-03-04T15:40:00Z">
        <w:r w:rsidR="002B18FF">
          <w:t>.</w:t>
        </w:r>
      </w:ins>
    </w:p>
    <w:p w:rsidR="002B18FF" w:rsidRDefault="002B18FF" w:rsidP="005668F2">
      <w:pPr>
        <w:rPr>
          <w:ins w:id="1238" w:author="Jens Kristian Jensen" w:date="2016-03-04T15:40:00Z"/>
        </w:rPr>
      </w:pPr>
    </w:p>
    <w:p w:rsidR="006C6A89" w:rsidRDefault="002B18FF" w:rsidP="005668F2">
      <w:pPr>
        <w:rPr>
          <w:ins w:id="1239" w:author="Jens Kristian Jensen" w:date="2016-03-04T15:35:00Z"/>
        </w:rPr>
      </w:pPr>
      <w:ins w:id="1240" w:author="Jens Kristian Jensen" w:date="2016-03-04T15:40:00Z">
        <w:r>
          <w:t>A</w:t>
        </w:r>
      </w:ins>
      <w:ins w:id="1241" w:author="Jens Kristian Jensen" w:date="2016-03-04T15:34:00Z">
        <w:r w:rsidR="006C6A89">
          <w:t xml:space="preserve">s long as some relevant restrictions </w:t>
        </w:r>
      </w:ins>
      <w:ins w:id="1242" w:author="Jens Kristian Jensen" w:date="2016-03-07T11:41:00Z">
        <w:r w:rsidR="000329E9">
          <w:t xml:space="preserve">apply </w:t>
        </w:r>
      </w:ins>
      <w:ins w:id="1243" w:author="Jens Kristian Jensen" w:date="2016-03-04T15:34:00Z">
        <w:r w:rsidR="006C6A89">
          <w:t xml:space="preserve">to the syntax </w:t>
        </w:r>
      </w:ins>
      <w:ins w:id="1244" w:author="Jens Kristian Jensen" w:date="2016-03-04T15:40:00Z">
        <w:r>
          <w:t>of the construction of the identifiers</w:t>
        </w:r>
      </w:ins>
      <w:ins w:id="1245" w:author="Jens Kristian Jensen" w:date="2016-03-04T15:34:00Z">
        <w:r w:rsidR="006C6A89">
          <w:t xml:space="preserve">, </w:t>
        </w:r>
      </w:ins>
      <w:ins w:id="1246" w:author="Jens Kristian Jensen" w:date="2016-03-04T15:40:00Z">
        <w:r>
          <w:t xml:space="preserve">technical </w:t>
        </w:r>
      </w:ins>
      <w:ins w:id="1247" w:author="Jens Kristian Jensen" w:date="2016-03-04T15:34:00Z">
        <w:r w:rsidR="006C6A89">
          <w:t xml:space="preserve">systems can be designed to handle </w:t>
        </w:r>
      </w:ins>
      <w:ins w:id="1248" w:author="Jens Kristian Jensen" w:date="2016-03-04T15:42:00Z">
        <w:r>
          <w:t xml:space="preserve">most </w:t>
        </w:r>
      </w:ins>
      <w:ins w:id="1249" w:author="Jens Kristian Jensen" w:date="2016-03-04T15:43:00Z">
        <w:r>
          <w:t xml:space="preserve">existing constructs of identifier </w:t>
        </w:r>
      </w:ins>
      <w:ins w:id="1250" w:author="Jens Kristian Jensen" w:date="2016-03-04T15:35:00Z">
        <w:r w:rsidR="006C6A89">
          <w:t>definition</w:t>
        </w:r>
      </w:ins>
      <w:ins w:id="1251" w:author="Jens Kristian Jensen" w:date="2016-03-04T15:43:00Z">
        <w:r>
          <w:t>s</w:t>
        </w:r>
      </w:ins>
      <w:ins w:id="1252" w:author="Jens Kristian Jensen" w:date="2016-03-04T15:40:00Z">
        <w:r>
          <w:t xml:space="preserve">, </w:t>
        </w:r>
      </w:ins>
      <w:ins w:id="1253" w:author="Jens Kristian Jensen" w:date="2016-03-04T15:43:00Z">
        <w:r>
          <w:t xml:space="preserve">ensure that issuing of </w:t>
        </w:r>
      </w:ins>
      <w:ins w:id="1254" w:author="Jens Kristian Jensen" w:date="2016-03-04T15:41:00Z">
        <w:r>
          <w:t xml:space="preserve">globally </w:t>
        </w:r>
      </w:ins>
      <w:ins w:id="1255" w:author="Jens Kristian Jensen" w:date="2016-03-04T15:40:00Z">
        <w:r>
          <w:t>unique identifiers can be delegated</w:t>
        </w:r>
      </w:ins>
      <w:ins w:id="1256" w:author="Jens Kristian Jensen" w:date="2016-03-04T15:43:00Z">
        <w:r>
          <w:t xml:space="preserve"> </w:t>
        </w:r>
      </w:ins>
      <w:ins w:id="1257" w:author="Jens Kristian Jensen" w:date="2016-03-07T11:41:00Z">
        <w:r w:rsidR="000329E9">
          <w:t xml:space="preserve">through </w:t>
        </w:r>
      </w:ins>
      <w:ins w:id="1258" w:author="Jens Kristian Jensen" w:date="2016-03-04T15:43:00Z">
        <w:r>
          <w:t>multiple layers</w:t>
        </w:r>
      </w:ins>
      <w:ins w:id="1259" w:author="Jens Kristian Jensen" w:date="2016-03-04T15:40:00Z">
        <w:r>
          <w:t>.</w:t>
        </w:r>
      </w:ins>
    </w:p>
    <w:p w:rsidR="002B18FF" w:rsidRDefault="002B18FF" w:rsidP="005668F2">
      <w:pPr>
        <w:rPr>
          <w:ins w:id="1260" w:author="Jens Kristian Jensen" w:date="2016-03-04T15:41:00Z"/>
        </w:rPr>
      </w:pPr>
    </w:p>
    <w:p w:rsidR="00054715" w:rsidRDefault="00054715" w:rsidP="005668F2">
      <w:pPr>
        <w:rPr>
          <w:ins w:id="1261" w:author="Jens Kristian Jensen" w:date="2016-03-04T15:23:00Z"/>
        </w:rPr>
      </w:pPr>
      <w:ins w:id="1262" w:author="Jens Kristian Jensen" w:date="2016-03-04T15:29:00Z">
        <w:r>
          <w:t>…</w:t>
        </w:r>
      </w:ins>
      <w:ins w:id="1263" w:author="Jens Kristian Jensen" w:date="2016-03-04T15:24:00Z">
        <w:r>
          <w:t xml:space="preserve"> </w:t>
        </w:r>
      </w:ins>
    </w:p>
    <w:p w:rsidR="008E5FD7" w:rsidRPr="008E5FD7" w:rsidRDefault="008E5FD7">
      <w:pPr>
        <w:pStyle w:val="BodyText"/>
      </w:pPr>
    </w:p>
    <w:sectPr w:rsidR="008E5FD7" w:rsidRPr="008E5FD7" w:rsidSect="00A163D8">
      <w:headerReference w:type="even" r:id="rId13"/>
      <w:headerReference w:type="default" r:id="rId14"/>
      <w:footerReference w:type="default" r:id="rId15"/>
      <w:headerReference w:type="first" r:id="rId16"/>
      <w:pgSz w:w="11906" w:h="16838" w:code="9"/>
      <w:pgMar w:top="1134" w:right="1134" w:bottom="1134" w:left="1418"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234E8" w:rsidRDefault="00D234E8" w:rsidP="009E1230">
      <w:r>
        <w:separator/>
      </w:r>
    </w:p>
  </w:endnote>
  <w:endnote w:type="continuationSeparator" w:id="0">
    <w:p w:rsidR="00D234E8" w:rsidRDefault="00D234E8" w:rsidP="009E12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old">
    <w:altName w:val="Arial"/>
    <w:panose1 w:val="020B0704020202020204"/>
    <w:charset w:val="00"/>
    <w:family w:val="auto"/>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34AA" w:rsidRPr="008136BC" w:rsidRDefault="008B34AA" w:rsidP="00870A1B">
    <w:pPr>
      <w:pStyle w:val="Footer"/>
    </w:pPr>
    <w:r w:rsidRPr="008136BC">
      <w:tab/>
    </w: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sidR="003B0D87">
      <w:rPr>
        <w:noProof/>
        <w:lang w:val="en-US"/>
      </w:rPr>
      <w:t>3</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sidR="003B0D87">
      <w:rPr>
        <w:noProof/>
        <w:lang w:val="en-US"/>
      </w:rPr>
      <w:t>17</w:t>
    </w:r>
    <w:r w:rsidRPr="008136BC">
      <w:rPr>
        <w:lang w:val="en-U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234E8" w:rsidRDefault="00D234E8" w:rsidP="009E1230">
      <w:r>
        <w:separator/>
      </w:r>
    </w:p>
  </w:footnote>
  <w:footnote w:type="continuationSeparator" w:id="0">
    <w:p w:rsidR="00D234E8" w:rsidRDefault="00D234E8" w:rsidP="009E1230">
      <w:r>
        <w:continuationSeparator/>
      </w:r>
    </w:p>
  </w:footnote>
  <w:footnote w:id="1">
    <w:p w:rsidR="008B34AA" w:rsidRDefault="008B34AA" w:rsidP="00857BFA">
      <w:pPr>
        <w:pStyle w:val="FootnoteText"/>
        <w:rPr>
          <w:lang w:val="en-CA"/>
        </w:rPr>
      </w:pPr>
      <w:r>
        <w:rPr>
          <w:rStyle w:val="FootnoteReference"/>
        </w:rPr>
        <w:footnoteRef/>
      </w:r>
      <w:r>
        <w:t xml:space="preserve"> </w:t>
      </w:r>
      <w:r>
        <w:rPr>
          <w:lang w:val="en-CA"/>
        </w:rPr>
        <w:t>IALA chooses the term Maritime Resource Names of the concept of a Persistent Unique Identifier in order to expand this concept into VTS and waterway management and other areas of maritime activity.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34AA" w:rsidRDefault="00D234E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9026422" o:spid="_x0000_s2050" type="#_x0000_t136" style="position:absolute;margin-left:0;margin-top:0;width:471pt;height:188.4pt;rotation:315;z-index:-251655168;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34AA" w:rsidRDefault="00D234E8" w:rsidP="008136BC">
    <w:pPr>
      <w:jc w:val="center"/>
      <w:rPr>
        <w:sz w:val="20"/>
        <w:highlight w:val="yellow"/>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9026423" o:spid="_x0000_s2051" type="#_x0000_t136" style="position:absolute;left:0;text-align:left;margin-left:0;margin-top:0;width:471pt;height:188.4pt;rotation:315;z-index:-251653120;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r w:rsidR="008B34AA">
      <w:rPr>
        <w:sz w:val="20"/>
        <w:highlight w:val="yellow"/>
      </w:rPr>
      <w:t>Guideline #### – Guideline on Unique Identifiers for Maritime Resources</w:t>
    </w:r>
  </w:p>
  <w:p w:rsidR="008B34AA" w:rsidRDefault="008B34AA" w:rsidP="008136BC">
    <w:pPr>
      <w:pBdr>
        <w:bottom w:val="single" w:sz="4" w:space="1" w:color="auto"/>
      </w:pBdr>
      <w:jc w:val="center"/>
    </w:pPr>
    <w:r>
      <w:rPr>
        <w:sz w:val="20"/>
        <w:highlight w:val="yellow"/>
      </w:rPr>
      <w:t>Issued xx.xx.201</w:t>
    </w:r>
    <w:ins w:id="1264" w:author="Jens Kristian Jensen" w:date="2016-03-01T15:32:00Z">
      <w:r>
        <w:rPr>
          <w:sz w:val="20"/>
          <w:highlight w:val="yellow"/>
        </w:rPr>
        <w:t>6</w:t>
      </w:r>
    </w:ins>
    <w:del w:id="1265" w:author="Jens Kristian Jensen" w:date="2016-03-01T15:32:00Z">
      <w:r w:rsidDel="007A3AD5">
        <w:rPr>
          <w:sz w:val="20"/>
          <w:highlight w:val="yellow"/>
        </w:rPr>
        <w:delText>5</w:delText>
      </w:r>
    </w:del>
    <w:r>
      <w:rPr>
        <w:sz w:val="20"/>
        <w:highlight w:val="yellow"/>
      </w:rPr>
      <w:t xml:space="preserve"> </w:t>
    </w:r>
  </w:p>
  <w:p w:rsidR="008B34AA" w:rsidRDefault="008B34AA">
    <w:pPr>
      <w:rPr>
        <w:sz w:val="2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0D87" w:rsidRDefault="003B0D87" w:rsidP="001E3CAE">
    <w:pPr>
      <w:pStyle w:val="Header"/>
      <w:jc w:val="right"/>
    </w:pPr>
    <w:r>
      <w:t>ENAV18-9.17</w:t>
    </w:r>
  </w:p>
  <w:p w:rsidR="008B34AA" w:rsidRDefault="00D234E8" w:rsidP="001E3CAE">
    <w:pPr>
      <w:pStyle w:val="Header"/>
      <w:jc w:val="right"/>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9026421" o:spid="_x0000_s2049" type="#_x0000_t136" style="position:absolute;left:0;text-align:left;margin-left:0;margin-top:0;width:471pt;height:188.4pt;rotation:315;z-index:-251657216;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r w:rsidR="003B0D87">
      <w:t xml:space="preserve">Formerly </w:t>
    </w:r>
    <w:r w:rsidR="008B34AA">
      <w:t>ENAV17-14.1.5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8"/>
    <w:multiLevelType w:val="singleLevel"/>
    <w:tmpl w:val="D4CAF136"/>
    <w:lvl w:ilvl="0">
      <w:start w:val="1"/>
      <w:numFmt w:val="lowerLetter"/>
      <w:pStyle w:val="ListNumber"/>
      <w:lvlText w:val="%1)"/>
      <w:lvlJc w:val="left"/>
      <w:pPr>
        <w:tabs>
          <w:tab w:val="num" w:pos="360"/>
        </w:tabs>
        <w:ind w:left="360" w:hanging="360"/>
      </w:pPr>
    </w:lvl>
  </w:abstractNum>
  <w:abstractNum w:abstractNumId="1">
    <w:nsid w:val="03A21C71"/>
    <w:multiLevelType w:val="hybridMultilevel"/>
    <w:tmpl w:val="61E60816"/>
    <w:lvl w:ilvl="0" w:tplc="A156C9CC">
      <w:start w:val="1"/>
      <w:numFmt w:val="decimal"/>
      <w:pStyle w:val="Appendix"/>
      <w:lvlText w:val="APPENDIX %1"/>
      <w:lvlJc w:val="left"/>
      <w:pPr>
        <w:ind w:left="360" w:hanging="360"/>
      </w:pPr>
      <w:rPr>
        <w:rFonts w:ascii="Arial" w:hAnsi="Arial" w:hint="default"/>
        <w:b/>
        <w:i w:val="0"/>
        <w:sz w:val="24"/>
        <w:szCs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7BC66F4"/>
    <w:multiLevelType w:val="hybridMultilevel"/>
    <w:tmpl w:val="FD2AB8B2"/>
    <w:lvl w:ilvl="0" w:tplc="8F9E2C54">
      <w:start w:val="1"/>
      <w:numFmt w:val="bullet"/>
      <w:pStyle w:val="Bullet2"/>
      <w:lvlText w:val="-"/>
      <w:lvlJc w:val="left"/>
      <w:pPr>
        <w:ind w:left="1352" w:hanging="360"/>
      </w:pPr>
      <w:rPr>
        <w:rFonts w:ascii="Arial" w:hAnsi="Arial"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3">
    <w:nsid w:val="1017629E"/>
    <w:multiLevelType w:val="hybridMultilevel"/>
    <w:tmpl w:val="201C3504"/>
    <w:lvl w:ilvl="0" w:tplc="04060001">
      <w:start w:val="1"/>
      <w:numFmt w:val="bullet"/>
      <w:lvlText w:val=""/>
      <w:lvlJc w:val="left"/>
      <w:pPr>
        <w:ind w:left="1440" w:hanging="360"/>
      </w:pPr>
      <w:rPr>
        <w:rFonts w:ascii="Symbol" w:hAnsi="Symbol" w:hint="default"/>
      </w:rPr>
    </w:lvl>
    <w:lvl w:ilvl="1" w:tplc="04060003">
      <w:start w:val="1"/>
      <w:numFmt w:val="bullet"/>
      <w:lvlText w:val="o"/>
      <w:lvlJc w:val="left"/>
      <w:pPr>
        <w:ind w:left="2160" w:hanging="360"/>
      </w:pPr>
      <w:rPr>
        <w:rFonts w:ascii="Courier New" w:hAnsi="Courier New" w:cs="Courier New" w:hint="default"/>
      </w:rPr>
    </w:lvl>
    <w:lvl w:ilvl="2" w:tplc="04060005">
      <w:start w:val="1"/>
      <w:numFmt w:val="bullet"/>
      <w:lvlText w:val=""/>
      <w:lvlJc w:val="left"/>
      <w:pPr>
        <w:ind w:left="2880" w:hanging="360"/>
      </w:pPr>
      <w:rPr>
        <w:rFonts w:ascii="Wingdings" w:hAnsi="Wingdings" w:hint="default"/>
      </w:rPr>
    </w:lvl>
    <w:lvl w:ilvl="3" w:tplc="04060001" w:tentative="1">
      <w:start w:val="1"/>
      <w:numFmt w:val="bullet"/>
      <w:lvlText w:val=""/>
      <w:lvlJc w:val="left"/>
      <w:pPr>
        <w:ind w:left="3600" w:hanging="360"/>
      </w:pPr>
      <w:rPr>
        <w:rFonts w:ascii="Symbol" w:hAnsi="Symbol" w:hint="default"/>
      </w:rPr>
    </w:lvl>
    <w:lvl w:ilvl="4" w:tplc="04060003" w:tentative="1">
      <w:start w:val="1"/>
      <w:numFmt w:val="bullet"/>
      <w:lvlText w:val="o"/>
      <w:lvlJc w:val="left"/>
      <w:pPr>
        <w:ind w:left="4320" w:hanging="360"/>
      </w:pPr>
      <w:rPr>
        <w:rFonts w:ascii="Courier New" w:hAnsi="Courier New" w:cs="Courier New" w:hint="default"/>
      </w:rPr>
    </w:lvl>
    <w:lvl w:ilvl="5" w:tplc="04060005" w:tentative="1">
      <w:start w:val="1"/>
      <w:numFmt w:val="bullet"/>
      <w:lvlText w:val=""/>
      <w:lvlJc w:val="left"/>
      <w:pPr>
        <w:ind w:left="5040" w:hanging="360"/>
      </w:pPr>
      <w:rPr>
        <w:rFonts w:ascii="Wingdings" w:hAnsi="Wingdings" w:hint="default"/>
      </w:rPr>
    </w:lvl>
    <w:lvl w:ilvl="6" w:tplc="04060001" w:tentative="1">
      <w:start w:val="1"/>
      <w:numFmt w:val="bullet"/>
      <w:lvlText w:val=""/>
      <w:lvlJc w:val="left"/>
      <w:pPr>
        <w:ind w:left="5760" w:hanging="360"/>
      </w:pPr>
      <w:rPr>
        <w:rFonts w:ascii="Symbol" w:hAnsi="Symbol" w:hint="default"/>
      </w:rPr>
    </w:lvl>
    <w:lvl w:ilvl="7" w:tplc="04060003" w:tentative="1">
      <w:start w:val="1"/>
      <w:numFmt w:val="bullet"/>
      <w:lvlText w:val="o"/>
      <w:lvlJc w:val="left"/>
      <w:pPr>
        <w:ind w:left="6480" w:hanging="360"/>
      </w:pPr>
      <w:rPr>
        <w:rFonts w:ascii="Courier New" w:hAnsi="Courier New" w:cs="Courier New" w:hint="default"/>
      </w:rPr>
    </w:lvl>
    <w:lvl w:ilvl="8" w:tplc="04060005" w:tentative="1">
      <w:start w:val="1"/>
      <w:numFmt w:val="bullet"/>
      <w:lvlText w:val=""/>
      <w:lvlJc w:val="left"/>
      <w:pPr>
        <w:ind w:left="7200" w:hanging="360"/>
      </w:pPr>
      <w:rPr>
        <w:rFonts w:ascii="Wingdings" w:hAnsi="Wingdings" w:hint="default"/>
      </w:rPr>
    </w:lvl>
  </w:abstractNum>
  <w:abstractNum w:abstractNumId="4">
    <w:nsid w:val="1285297B"/>
    <w:multiLevelType w:val="hybridMultilevel"/>
    <w:tmpl w:val="FB9E94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nsid w:val="1CFF1FB8"/>
    <w:multiLevelType w:val="multilevel"/>
    <w:tmpl w:val="19D2DB78"/>
    <w:lvl w:ilvl="0">
      <w:start w:val="1"/>
      <w:numFmt w:val="decimal"/>
      <w:pStyle w:val="AnnexHeading1"/>
      <w:lvlText w:val="%1"/>
      <w:lvlJc w:val="left"/>
      <w:pPr>
        <w:tabs>
          <w:tab w:val="num" w:pos="567"/>
        </w:tabs>
        <w:ind w:left="0" w:firstLine="0"/>
      </w:pPr>
      <w:rPr>
        <w:rFonts w:ascii="Arial Bold" w:hAnsi="Arial Bold" w:hint="default"/>
        <w:b/>
        <w:bCs/>
        <w:i w:val="0"/>
        <w:iCs w:val="0"/>
        <w:caps/>
        <w:strike w:val="0"/>
        <w:dstrike w:val="0"/>
        <w:vanish w:val="0"/>
        <w:sz w:val="24"/>
        <w:szCs w:val="24"/>
        <w:vertAlign w:val="baseline"/>
      </w:rPr>
    </w:lvl>
    <w:lvl w:ilvl="1">
      <w:start w:val="1"/>
      <w:numFmt w:val="decimal"/>
      <w:pStyle w:val="AnnexHeading2"/>
      <w:lvlText w:val="%1.%2"/>
      <w:lvlJc w:val="left"/>
      <w:pPr>
        <w:tabs>
          <w:tab w:val="num" w:pos="851"/>
        </w:tabs>
        <w:ind w:left="0" w:firstLine="0"/>
      </w:pPr>
      <w:rPr>
        <w:rFonts w:ascii="Arial Bold" w:hAnsi="Arial Bold" w:hint="default"/>
        <w:b/>
        <w:bCs/>
        <w:i w:val="0"/>
        <w:iCs w:val="0"/>
        <w:caps w:val="0"/>
        <w:strike w:val="0"/>
        <w:dstrike w:val="0"/>
        <w:vanish w:val="0"/>
        <w:sz w:val="22"/>
        <w:szCs w:val="22"/>
        <w:vertAlign w:val="baseline"/>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
    <w:nsid w:val="1E7E01D9"/>
    <w:multiLevelType w:val="hybridMultilevel"/>
    <w:tmpl w:val="0478BA32"/>
    <w:lvl w:ilvl="0" w:tplc="80B652C2">
      <w:start w:val="1"/>
      <w:numFmt w:val="decimal"/>
      <w:pStyle w:val="References"/>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nsid w:val="26B77263"/>
    <w:multiLevelType w:val="hybridMultilevel"/>
    <w:tmpl w:val="33A6CC2A"/>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abstractNum w:abstractNumId="10">
    <w:nsid w:val="2A744F61"/>
    <w:multiLevelType w:val="hybridMultilevel"/>
    <w:tmpl w:val="02306E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4E331B7"/>
    <w:multiLevelType w:val="hybridMultilevel"/>
    <w:tmpl w:val="D0AC094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2">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37697114"/>
    <w:multiLevelType w:val="hybridMultilevel"/>
    <w:tmpl w:val="9F027C5A"/>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4">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15">
    <w:nsid w:val="4BC63137"/>
    <w:multiLevelType w:val="hybridMultilevel"/>
    <w:tmpl w:val="D0282AAA"/>
    <w:lvl w:ilvl="0" w:tplc="0B9E01EC">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7">
    <w:nsid w:val="573E2B89"/>
    <w:multiLevelType w:val="multilevel"/>
    <w:tmpl w:val="058AE1F2"/>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pStyle w:val="List1indent2"/>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18">
    <w:nsid w:val="60585238"/>
    <w:multiLevelType w:val="multilevel"/>
    <w:tmpl w:val="C39CEAA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9">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0">
    <w:nsid w:val="76D64DA6"/>
    <w:multiLevelType w:val="hybridMultilevel"/>
    <w:tmpl w:val="BACCD95E"/>
    <w:lvl w:ilvl="0" w:tplc="AA7CEB30">
      <w:start w:val="1"/>
      <w:numFmt w:val="bullet"/>
      <w:pStyle w:val="Bullet3"/>
      <w:lvlText w:val=""/>
      <w:lvlJc w:val="left"/>
      <w:pPr>
        <w:tabs>
          <w:tab w:val="num" w:pos="1560"/>
        </w:tabs>
        <w:ind w:left="156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nsid w:val="78BA4B1E"/>
    <w:multiLevelType w:val="multilevel"/>
    <w:tmpl w:val="FE6C3A72"/>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22">
    <w:nsid w:val="7BD57C10"/>
    <w:multiLevelType w:val="hybridMultilevel"/>
    <w:tmpl w:val="EE48CA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8"/>
  </w:num>
  <w:num w:numId="3">
    <w:abstractNumId w:val="15"/>
  </w:num>
  <w:num w:numId="4">
    <w:abstractNumId w:val="2"/>
  </w:num>
  <w:num w:numId="5">
    <w:abstractNumId w:val="20"/>
  </w:num>
  <w:num w:numId="6">
    <w:abstractNumId w:val="14"/>
  </w:num>
  <w:num w:numId="7">
    <w:abstractNumId w:val="19"/>
  </w:num>
  <w:num w:numId="8">
    <w:abstractNumId w:val="21"/>
  </w:num>
  <w:num w:numId="9">
    <w:abstractNumId w:val="17"/>
  </w:num>
  <w:num w:numId="10">
    <w:abstractNumId w:val="0"/>
  </w:num>
  <w:num w:numId="11">
    <w:abstractNumId w:val="16"/>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num>
  <w:num w:numId="14">
    <w:abstractNumId w:val="5"/>
  </w:num>
  <w:num w:numId="15">
    <w:abstractNumId w:val="18"/>
  </w:num>
  <w:num w:numId="16">
    <w:abstractNumId w:val="7"/>
  </w:num>
  <w:num w:numId="17">
    <w:abstractNumId w:val="6"/>
  </w:num>
  <w:num w:numId="18">
    <w:abstractNumId w:val="9"/>
  </w:num>
  <w:num w:numId="19">
    <w:abstractNumId w:val="22"/>
  </w:num>
  <w:num w:numId="20">
    <w:abstractNumId w:val="10"/>
  </w:num>
  <w:num w:numId="21">
    <w:abstractNumId w:val="4"/>
  </w:num>
  <w:num w:numId="22">
    <w:abstractNumId w:val="3"/>
  </w:num>
  <w:num w:numId="23">
    <w:abstractNumId w:val="11"/>
  </w:num>
  <w:num w:numId="24">
    <w:abstractNumId w:val="13"/>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lickAndTypeStyle w:val="BodyText"/>
  <w:drawingGridHorizontalSpacing w:val="110"/>
  <w:displayHorizontalDrawingGridEvery w:val="2"/>
  <w:noPunctuationKerning/>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650B"/>
    <w:rsid w:val="00032948"/>
    <w:rsid w:val="000329E9"/>
    <w:rsid w:val="000420D8"/>
    <w:rsid w:val="000448A8"/>
    <w:rsid w:val="00054715"/>
    <w:rsid w:val="000645B4"/>
    <w:rsid w:val="00094EDC"/>
    <w:rsid w:val="000B73A7"/>
    <w:rsid w:val="000D55E3"/>
    <w:rsid w:val="000E0DB4"/>
    <w:rsid w:val="00107FE0"/>
    <w:rsid w:val="00124968"/>
    <w:rsid w:val="00137456"/>
    <w:rsid w:val="0014667B"/>
    <w:rsid w:val="0014737A"/>
    <w:rsid w:val="001526FD"/>
    <w:rsid w:val="001559DF"/>
    <w:rsid w:val="00162C42"/>
    <w:rsid w:val="00180929"/>
    <w:rsid w:val="0018656F"/>
    <w:rsid w:val="00190B2B"/>
    <w:rsid w:val="001A2B50"/>
    <w:rsid w:val="001C7952"/>
    <w:rsid w:val="001D3B7C"/>
    <w:rsid w:val="001D5DFD"/>
    <w:rsid w:val="001E3CAE"/>
    <w:rsid w:val="001E62E0"/>
    <w:rsid w:val="00202A48"/>
    <w:rsid w:val="00207DD1"/>
    <w:rsid w:val="0023190A"/>
    <w:rsid w:val="00244044"/>
    <w:rsid w:val="00267A55"/>
    <w:rsid w:val="00277327"/>
    <w:rsid w:val="002835CE"/>
    <w:rsid w:val="002A6AAB"/>
    <w:rsid w:val="002B0FD1"/>
    <w:rsid w:val="002B18FF"/>
    <w:rsid w:val="002B4786"/>
    <w:rsid w:val="002C4ACC"/>
    <w:rsid w:val="002C4D8B"/>
    <w:rsid w:val="002D6AE7"/>
    <w:rsid w:val="002E76AD"/>
    <w:rsid w:val="002E7CE7"/>
    <w:rsid w:val="002F7535"/>
    <w:rsid w:val="003015E0"/>
    <w:rsid w:val="00317D7F"/>
    <w:rsid w:val="0032103B"/>
    <w:rsid w:val="0032315C"/>
    <w:rsid w:val="0032752D"/>
    <w:rsid w:val="00334D3C"/>
    <w:rsid w:val="00335041"/>
    <w:rsid w:val="00344943"/>
    <w:rsid w:val="00353A91"/>
    <w:rsid w:val="00371BEF"/>
    <w:rsid w:val="00380C7B"/>
    <w:rsid w:val="00395D68"/>
    <w:rsid w:val="003A2960"/>
    <w:rsid w:val="003A4769"/>
    <w:rsid w:val="003A6749"/>
    <w:rsid w:val="003B0D87"/>
    <w:rsid w:val="003B4A38"/>
    <w:rsid w:val="003C1630"/>
    <w:rsid w:val="003C25A1"/>
    <w:rsid w:val="003C50D7"/>
    <w:rsid w:val="003C68DB"/>
    <w:rsid w:val="003D0C16"/>
    <w:rsid w:val="003F1EDE"/>
    <w:rsid w:val="003F23D2"/>
    <w:rsid w:val="00422E65"/>
    <w:rsid w:val="00460028"/>
    <w:rsid w:val="00471BE6"/>
    <w:rsid w:val="00471D42"/>
    <w:rsid w:val="00475439"/>
    <w:rsid w:val="00475467"/>
    <w:rsid w:val="004A104C"/>
    <w:rsid w:val="004A3893"/>
    <w:rsid w:val="004B2734"/>
    <w:rsid w:val="004C2F5C"/>
    <w:rsid w:val="004E650B"/>
    <w:rsid w:val="004F17F7"/>
    <w:rsid w:val="004F72F9"/>
    <w:rsid w:val="005009E7"/>
    <w:rsid w:val="005014EF"/>
    <w:rsid w:val="00510E93"/>
    <w:rsid w:val="00515AF7"/>
    <w:rsid w:val="0052391D"/>
    <w:rsid w:val="00564600"/>
    <w:rsid w:val="005668F2"/>
    <w:rsid w:val="00582569"/>
    <w:rsid w:val="005A1509"/>
    <w:rsid w:val="005A6C35"/>
    <w:rsid w:val="005C1481"/>
    <w:rsid w:val="005C31FF"/>
    <w:rsid w:val="005D3727"/>
    <w:rsid w:val="005D4393"/>
    <w:rsid w:val="005D671E"/>
    <w:rsid w:val="005F1F02"/>
    <w:rsid w:val="00632734"/>
    <w:rsid w:val="006427BF"/>
    <w:rsid w:val="00652D15"/>
    <w:rsid w:val="00655287"/>
    <w:rsid w:val="00666C42"/>
    <w:rsid w:val="00691985"/>
    <w:rsid w:val="006A1003"/>
    <w:rsid w:val="006C6A89"/>
    <w:rsid w:val="006E71A4"/>
    <w:rsid w:val="006F5BF7"/>
    <w:rsid w:val="00703BA9"/>
    <w:rsid w:val="00721DBE"/>
    <w:rsid w:val="007367B0"/>
    <w:rsid w:val="007379A8"/>
    <w:rsid w:val="007443D1"/>
    <w:rsid w:val="0075170E"/>
    <w:rsid w:val="00752173"/>
    <w:rsid w:val="00767FC6"/>
    <w:rsid w:val="0078205B"/>
    <w:rsid w:val="0079278F"/>
    <w:rsid w:val="007A3AD5"/>
    <w:rsid w:val="007B031F"/>
    <w:rsid w:val="007C2D8B"/>
    <w:rsid w:val="007C6136"/>
    <w:rsid w:val="007C757F"/>
    <w:rsid w:val="007E43BC"/>
    <w:rsid w:val="00805668"/>
    <w:rsid w:val="008136BC"/>
    <w:rsid w:val="00835E65"/>
    <w:rsid w:val="00845AA0"/>
    <w:rsid w:val="00857962"/>
    <w:rsid w:val="00857BFA"/>
    <w:rsid w:val="008638C7"/>
    <w:rsid w:val="00863D8E"/>
    <w:rsid w:val="0087060C"/>
    <w:rsid w:val="00870A1B"/>
    <w:rsid w:val="0087112A"/>
    <w:rsid w:val="0088734E"/>
    <w:rsid w:val="00891103"/>
    <w:rsid w:val="008B0D6F"/>
    <w:rsid w:val="008B34AA"/>
    <w:rsid w:val="008C68EF"/>
    <w:rsid w:val="008D3E6A"/>
    <w:rsid w:val="008D6922"/>
    <w:rsid w:val="008E5FD7"/>
    <w:rsid w:val="008F5390"/>
    <w:rsid w:val="00904A31"/>
    <w:rsid w:val="00910A55"/>
    <w:rsid w:val="00921872"/>
    <w:rsid w:val="00922B53"/>
    <w:rsid w:val="00932AEE"/>
    <w:rsid w:val="00941421"/>
    <w:rsid w:val="009426DC"/>
    <w:rsid w:val="009504E2"/>
    <w:rsid w:val="00956293"/>
    <w:rsid w:val="00961BA7"/>
    <w:rsid w:val="00977774"/>
    <w:rsid w:val="00983B71"/>
    <w:rsid w:val="00986D5A"/>
    <w:rsid w:val="00994846"/>
    <w:rsid w:val="00994921"/>
    <w:rsid w:val="009A2C02"/>
    <w:rsid w:val="009A3A19"/>
    <w:rsid w:val="009B0F92"/>
    <w:rsid w:val="009B30D7"/>
    <w:rsid w:val="009B54A0"/>
    <w:rsid w:val="009C22FA"/>
    <w:rsid w:val="009C293D"/>
    <w:rsid w:val="009C2D0C"/>
    <w:rsid w:val="009D215E"/>
    <w:rsid w:val="009E00ED"/>
    <w:rsid w:val="009E1230"/>
    <w:rsid w:val="009E2F87"/>
    <w:rsid w:val="00A02B80"/>
    <w:rsid w:val="00A10C41"/>
    <w:rsid w:val="00A14A4B"/>
    <w:rsid w:val="00A163D8"/>
    <w:rsid w:val="00A21909"/>
    <w:rsid w:val="00A27A7A"/>
    <w:rsid w:val="00A33094"/>
    <w:rsid w:val="00A41A5C"/>
    <w:rsid w:val="00A432D5"/>
    <w:rsid w:val="00A44622"/>
    <w:rsid w:val="00A53831"/>
    <w:rsid w:val="00A6234F"/>
    <w:rsid w:val="00A70C6A"/>
    <w:rsid w:val="00A91A87"/>
    <w:rsid w:val="00A92C8C"/>
    <w:rsid w:val="00A95B3A"/>
    <w:rsid w:val="00AB20C8"/>
    <w:rsid w:val="00AB5CAB"/>
    <w:rsid w:val="00AC2C6D"/>
    <w:rsid w:val="00AC5F56"/>
    <w:rsid w:val="00AD557C"/>
    <w:rsid w:val="00AE5700"/>
    <w:rsid w:val="00AE6A9F"/>
    <w:rsid w:val="00AF615B"/>
    <w:rsid w:val="00B1391A"/>
    <w:rsid w:val="00B161F6"/>
    <w:rsid w:val="00B43C65"/>
    <w:rsid w:val="00B534F2"/>
    <w:rsid w:val="00B61B38"/>
    <w:rsid w:val="00B6686E"/>
    <w:rsid w:val="00B66DC6"/>
    <w:rsid w:val="00B705E5"/>
    <w:rsid w:val="00B75C73"/>
    <w:rsid w:val="00B86E3C"/>
    <w:rsid w:val="00BA6404"/>
    <w:rsid w:val="00BD11AF"/>
    <w:rsid w:val="00BE1BEC"/>
    <w:rsid w:val="00C152A6"/>
    <w:rsid w:val="00C459A7"/>
    <w:rsid w:val="00C463AC"/>
    <w:rsid w:val="00C5045E"/>
    <w:rsid w:val="00C528B9"/>
    <w:rsid w:val="00C531DA"/>
    <w:rsid w:val="00C60FF4"/>
    <w:rsid w:val="00C74F1E"/>
    <w:rsid w:val="00C75503"/>
    <w:rsid w:val="00C75842"/>
    <w:rsid w:val="00C9032C"/>
    <w:rsid w:val="00C91EC9"/>
    <w:rsid w:val="00C92711"/>
    <w:rsid w:val="00C96071"/>
    <w:rsid w:val="00CA2267"/>
    <w:rsid w:val="00CA46C3"/>
    <w:rsid w:val="00CB5315"/>
    <w:rsid w:val="00CB5860"/>
    <w:rsid w:val="00CC28F2"/>
    <w:rsid w:val="00CD7575"/>
    <w:rsid w:val="00D05BF1"/>
    <w:rsid w:val="00D145F2"/>
    <w:rsid w:val="00D234E8"/>
    <w:rsid w:val="00D3428B"/>
    <w:rsid w:val="00D50131"/>
    <w:rsid w:val="00D52150"/>
    <w:rsid w:val="00D61D14"/>
    <w:rsid w:val="00D73821"/>
    <w:rsid w:val="00D847AD"/>
    <w:rsid w:val="00D86532"/>
    <w:rsid w:val="00D879DA"/>
    <w:rsid w:val="00D92689"/>
    <w:rsid w:val="00DA133E"/>
    <w:rsid w:val="00DB585F"/>
    <w:rsid w:val="00DC0BE3"/>
    <w:rsid w:val="00DC1CA6"/>
    <w:rsid w:val="00DC3A0D"/>
    <w:rsid w:val="00DD6174"/>
    <w:rsid w:val="00DE3454"/>
    <w:rsid w:val="00DE7FF5"/>
    <w:rsid w:val="00E02C3B"/>
    <w:rsid w:val="00E37CF6"/>
    <w:rsid w:val="00E711D8"/>
    <w:rsid w:val="00E743C8"/>
    <w:rsid w:val="00E74A24"/>
    <w:rsid w:val="00E7550C"/>
    <w:rsid w:val="00E96B82"/>
    <w:rsid w:val="00EB66BC"/>
    <w:rsid w:val="00EC1222"/>
    <w:rsid w:val="00EC68F5"/>
    <w:rsid w:val="00ED2684"/>
    <w:rsid w:val="00EE45C9"/>
    <w:rsid w:val="00F11318"/>
    <w:rsid w:val="00F1531A"/>
    <w:rsid w:val="00F155DC"/>
    <w:rsid w:val="00F2785B"/>
    <w:rsid w:val="00F3610D"/>
    <w:rsid w:val="00F54720"/>
    <w:rsid w:val="00F70C1B"/>
    <w:rsid w:val="00F710A0"/>
    <w:rsid w:val="00F87F67"/>
    <w:rsid w:val="00FA06F8"/>
    <w:rsid w:val="00FA2722"/>
    <w:rsid w:val="00FA3485"/>
    <w:rsid w:val="00FB02D4"/>
    <w:rsid w:val="00FB5A77"/>
    <w:rsid w:val="00FE1FB7"/>
    <w:rsid w:val="00FE4F51"/>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2"/>
    <o:shapelayout v:ext="edit">
      <o:idmap v:ext="edit" data="1"/>
    </o:shapelayout>
  </w:shapeDefaults>
  <w:decimalSymbol w:val="."/>
  <w:listSeparator w:val=","/>
  <w15:docId w15:val="{A282AE20-4DE6-410C-8BAC-1CAD81A505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imes New Roman" w:hAnsi="Arial" w:cs="Arial"/>
        <w:sz w:val="22"/>
        <w:szCs w:val="22"/>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44622"/>
  </w:style>
  <w:style w:type="paragraph" w:styleId="Heading1">
    <w:name w:val="heading 1"/>
    <w:basedOn w:val="Normal"/>
    <w:next w:val="BodyText"/>
    <w:link w:val="Heading1Char"/>
    <w:qFormat/>
    <w:rsid w:val="007367B0"/>
    <w:pPr>
      <w:keepNext/>
      <w:numPr>
        <w:numId w:val="14"/>
      </w:numPr>
      <w:spacing w:before="240" w:after="240"/>
      <w:outlineLvl w:val="0"/>
    </w:pPr>
    <w:rPr>
      <w:rFonts w:eastAsia="Calibri" w:cs="Calibri"/>
      <w:b/>
      <w:caps/>
      <w:kern w:val="28"/>
      <w:sz w:val="24"/>
      <w:lang w:eastAsia="de-DE"/>
    </w:rPr>
  </w:style>
  <w:style w:type="paragraph" w:styleId="Heading2">
    <w:name w:val="heading 2"/>
    <w:basedOn w:val="Normal"/>
    <w:next w:val="BodyText"/>
    <w:qFormat/>
    <w:rsid w:val="00371BEF"/>
    <w:pPr>
      <w:numPr>
        <w:ilvl w:val="1"/>
        <w:numId w:val="14"/>
      </w:numPr>
      <w:spacing w:before="120" w:after="120"/>
      <w:outlineLvl w:val="1"/>
    </w:pPr>
    <w:rPr>
      <w:b/>
    </w:rPr>
  </w:style>
  <w:style w:type="paragraph" w:styleId="Heading3">
    <w:name w:val="heading 3"/>
    <w:basedOn w:val="Normal"/>
    <w:next w:val="BodyTextFirstIndent2"/>
    <w:qFormat/>
    <w:rsid w:val="004A3893"/>
    <w:pPr>
      <w:keepNext/>
      <w:numPr>
        <w:ilvl w:val="2"/>
        <w:numId w:val="14"/>
      </w:numPr>
      <w:spacing w:before="120" w:after="120"/>
      <w:outlineLvl w:val="2"/>
    </w:pPr>
    <w:rPr>
      <w:szCs w:val="20"/>
      <w:lang w:eastAsia="de-DE"/>
    </w:rPr>
  </w:style>
  <w:style w:type="paragraph" w:styleId="Heading4">
    <w:name w:val="heading 4"/>
    <w:basedOn w:val="Normal"/>
    <w:next w:val="Normal"/>
    <w:rsid w:val="004A3893"/>
    <w:pPr>
      <w:keepNext/>
      <w:numPr>
        <w:ilvl w:val="3"/>
        <w:numId w:val="14"/>
      </w:numPr>
      <w:spacing w:before="120" w:after="120"/>
      <w:outlineLvl w:val="3"/>
    </w:pPr>
    <w:rPr>
      <w:szCs w:val="20"/>
      <w:lang w:eastAsia="de-DE"/>
    </w:rPr>
  </w:style>
  <w:style w:type="paragraph" w:styleId="Heading5">
    <w:name w:val="heading 5"/>
    <w:basedOn w:val="Normal"/>
    <w:next w:val="Normal"/>
    <w:rsid w:val="00B534F2"/>
    <w:pPr>
      <w:numPr>
        <w:ilvl w:val="4"/>
        <w:numId w:val="14"/>
      </w:numPr>
      <w:spacing w:before="240" w:after="60"/>
      <w:outlineLvl w:val="4"/>
    </w:pPr>
    <w:rPr>
      <w:szCs w:val="20"/>
      <w:lang w:val="de-DE" w:eastAsia="de-DE"/>
    </w:rPr>
  </w:style>
  <w:style w:type="paragraph" w:styleId="Heading6">
    <w:name w:val="heading 6"/>
    <w:basedOn w:val="Normal"/>
    <w:next w:val="Normal"/>
    <w:rsid w:val="00B534F2"/>
    <w:pPr>
      <w:numPr>
        <w:ilvl w:val="5"/>
        <w:numId w:val="14"/>
      </w:numPr>
      <w:spacing w:before="240" w:after="60"/>
      <w:outlineLvl w:val="5"/>
    </w:pPr>
    <w:rPr>
      <w:i/>
      <w:szCs w:val="20"/>
      <w:lang w:val="de-DE" w:eastAsia="de-DE"/>
    </w:rPr>
  </w:style>
  <w:style w:type="paragraph" w:styleId="Heading7">
    <w:name w:val="heading 7"/>
    <w:basedOn w:val="Normal"/>
    <w:next w:val="Normal"/>
    <w:rsid w:val="00B534F2"/>
    <w:pPr>
      <w:numPr>
        <w:ilvl w:val="6"/>
        <w:numId w:val="14"/>
      </w:numPr>
      <w:spacing w:before="240" w:after="60"/>
      <w:outlineLvl w:val="6"/>
    </w:pPr>
    <w:rPr>
      <w:szCs w:val="20"/>
      <w:lang w:val="de-DE" w:eastAsia="de-DE"/>
    </w:rPr>
  </w:style>
  <w:style w:type="paragraph" w:styleId="Heading8">
    <w:name w:val="heading 8"/>
    <w:basedOn w:val="Normal"/>
    <w:next w:val="Normal"/>
    <w:rsid w:val="00B534F2"/>
    <w:pPr>
      <w:numPr>
        <w:ilvl w:val="7"/>
        <w:numId w:val="14"/>
      </w:numPr>
      <w:spacing w:before="240" w:after="60"/>
      <w:outlineLvl w:val="7"/>
    </w:pPr>
    <w:rPr>
      <w:i/>
      <w:szCs w:val="20"/>
      <w:lang w:val="de-DE" w:eastAsia="de-DE"/>
    </w:rPr>
  </w:style>
  <w:style w:type="paragraph" w:styleId="Heading9">
    <w:name w:val="heading 9"/>
    <w:basedOn w:val="Normal"/>
    <w:next w:val="Normal"/>
    <w:rsid w:val="00B534F2"/>
    <w:pPr>
      <w:numPr>
        <w:ilvl w:val="8"/>
        <w:numId w:val="14"/>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8F5390"/>
    <w:pPr>
      <w:spacing w:after="120"/>
      <w:jc w:val="both"/>
    </w:pPr>
  </w:style>
  <w:style w:type="character" w:customStyle="1" w:styleId="BodyTextChar">
    <w:name w:val="Body Text Char"/>
    <w:link w:val="BodyText"/>
    <w:rsid w:val="008F5390"/>
    <w:rPr>
      <w:rFonts w:ascii="Arial" w:hAnsi="Arial"/>
      <w:sz w:val="22"/>
      <w:szCs w:val="24"/>
      <w:lang w:eastAsia="en-US"/>
    </w:rPr>
  </w:style>
  <w:style w:type="paragraph" w:customStyle="1" w:styleId="Annex">
    <w:name w:val="Annex"/>
    <w:basedOn w:val="Heading1"/>
    <w:next w:val="Normal"/>
    <w:qFormat/>
    <w:rsid w:val="009C2D0C"/>
    <w:pPr>
      <w:numPr>
        <w:numId w:val="15"/>
      </w:numPr>
      <w:jc w:val="both"/>
    </w:pPr>
    <w:rPr>
      <w:snapToGrid w:val="0"/>
      <w:kern w:val="0"/>
      <w:lang w:eastAsia="en-GB"/>
    </w:rPr>
  </w:style>
  <w:style w:type="paragraph" w:customStyle="1" w:styleId="Appendix">
    <w:name w:val="Appendix"/>
    <w:basedOn w:val="Normal"/>
    <w:next w:val="Heading1"/>
    <w:qFormat/>
    <w:rsid w:val="00F155DC"/>
    <w:pPr>
      <w:numPr>
        <w:numId w:val="1"/>
      </w:numPr>
      <w:tabs>
        <w:tab w:val="left" w:pos="1985"/>
      </w:tabs>
      <w:spacing w:after="240"/>
      <w:ind w:left="1985" w:hanging="1985"/>
    </w:pPr>
    <w:rPr>
      <w:b/>
      <w:sz w:val="24"/>
      <w:szCs w:val="28"/>
    </w:rPr>
  </w:style>
  <w:style w:type="numbering" w:styleId="ArticleSection">
    <w:name w:val="Outline List 3"/>
    <w:basedOn w:val="NoList"/>
    <w:rsid w:val="00B534F2"/>
    <w:pPr>
      <w:numPr>
        <w:numId w:val="2"/>
      </w:numPr>
    </w:pPr>
  </w:style>
  <w:style w:type="paragraph" w:styleId="BalloonText">
    <w:name w:val="Balloon Text"/>
    <w:basedOn w:val="Normal"/>
    <w:link w:val="BalloonTextChar"/>
    <w:rsid w:val="00B534F2"/>
    <w:rPr>
      <w:rFonts w:ascii="Tahoma" w:hAnsi="Tahoma" w:cs="Tahoma"/>
      <w:sz w:val="16"/>
      <w:szCs w:val="16"/>
    </w:rPr>
  </w:style>
  <w:style w:type="character" w:customStyle="1" w:styleId="BalloonTextChar">
    <w:name w:val="Balloon Text Char"/>
    <w:link w:val="BalloonText"/>
    <w:rsid w:val="00B534F2"/>
    <w:rPr>
      <w:rFonts w:ascii="Tahoma" w:hAnsi="Tahoma" w:cs="Tahoma"/>
      <w:sz w:val="16"/>
      <w:szCs w:val="16"/>
      <w:lang w:eastAsia="en-US"/>
    </w:rPr>
  </w:style>
  <w:style w:type="paragraph" w:styleId="BlockText">
    <w:name w:val="Block Text"/>
    <w:basedOn w:val="Normal"/>
    <w:rsid w:val="00B534F2"/>
    <w:pPr>
      <w:spacing w:after="120"/>
      <w:ind w:left="1440" w:right="1440"/>
    </w:pPr>
  </w:style>
  <w:style w:type="paragraph" w:styleId="BodyTextIndent">
    <w:name w:val="Body Text Indent"/>
    <w:basedOn w:val="Normal"/>
    <w:link w:val="BodyTextIndentChar"/>
    <w:rsid w:val="00032948"/>
    <w:pPr>
      <w:spacing w:after="120"/>
      <w:ind w:left="993"/>
    </w:pPr>
  </w:style>
  <w:style w:type="character" w:customStyle="1" w:styleId="BodyTextIndentChar">
    <w:name w:val="Body Text Indent Char"/>
    <w:link w:val="BodyTextIndent"/>
    <w:rsid w:val="00032948"/>
    <w:rPr>
      <w:rFonts w:ascii="Arial" w:hAnsi="Arial"/>
      <w:sz w:val="22"/>
      <w:szCs w:val="24"/>
      <w:lang w:eastAsia="en-US"/>
    </w:rPr>
  </w:style>
  <w:style w:type="paragraph" w:styleId="BodyTextIndent2">
    <w:name w:val="Body Text Indent 2"/>
    <w:basedOn w:val="Normal"/>
    <w:link w:val="BodyTextIndent2Char"/>
    <w:rsid w:val="00032948"/>
    <w:pPr>
      <w:spacing w:after="120"/>
      <w:ind w:left="1134"/>
      <w:jc w:val="both"/>
    </w:pPr>
    <w:rPr>
      <w:lang w:eastAsia="de-DE"/>
    </w:rPr>
  </w:style>
  <w:style w:type="character" w:customStyle="1" w:styleId="BodyTextIndent2Char">
    <w:name w:val="Body Text Indent 2 Char"/>
    <w:link w:val="BodyTextIndent2"/>
    <w:rsid w:val="00032948"/>
    <w:rPr>
      <w:rFonts w:ascii="Arial" w:hAnsi="Arial"/>
      <w:sz w:val="22"/>
      <w:szCs w:val="24"/>
      <w:lang w:eastAsia="de-DE"/>
    </w:rPr>
  </w:style>
  <w:style w:type="paragraph" w:customStyle="1" w:styleId="Bullet1">
    <w:name w:val="Bullet 1"/>
    <w:basedOn w:val="Normal"/>
    <w:qFormat/>
    <w:rsid w:val="004A3893"/>
    <w:pPr>
      <w:numPr>
        <w:numId w:val="3"/>
      </w:numPr>
      <w:tabs>
        <w:tab w:val="clear" w:pos="720"/>
        <w:tab w:val="num" w:pos="993"/>
      </w:tabs>
      <w:spacing w:after="120"/>
      <w:ind w:left="993" w:hanging="426"/>
      <w:jc w:val="both"/>
      <w:outlineLvl w:val="0"/>
    </w:pPr>
    <w:rPr>
      <w:rFonts w:eastAsia="Times"/>
      <w:szCs w:val="20"/>
    </w:rPr>
  </w:style>
  <w:style w:type="paragraph" w:customStyle="1" w:styleId="Bullet1text">
    <w:name w:val="Bullet 1 text"/>
    <w:basedOn w:val="Normal"/>
    <w:qFormat/>
    <w:rsid w:val="004A3893"/>
    <w:pPr>
      <w:suppressAutoHyphens/>
      <w:spacing w:after="120"/>
      <w:ind w:left="993"/>
      <w:jc w:val="both"/>
    </w:pPr>
    <w:rPr>
      <w:szCs w:val="20"/>
    </w:rPr>
  </w:style>
  <w:style w:type="paragraph" w:customStyle="1" w:styleId="Bullet2">
    <w:name w:val="Bullet 2"/>
    <w:basedOn w:val="Normal"/>
    <w:qFormat/>
    <w:rsid w:val="004A3893"/>
    <w:pPr>
      <w:numPr>
        <w:numId w:val="4"/>
      </w:numPr>
      <w:tabs>
        <w:tab w:val="left" w:pos="1418"/>
      </w:tabs>
      <w:spacing w:after="120"/>
    </w:pPr>
    <w:rPr>
      <w:sz w:val="20"/>
      <w:szCs w:val="20"/>
    </w:rPr>
  </w:style>
  <w:style w:type="paragraph" w:customStyle="1" w:styleId="Bullet2text">
    <w:name w:val="Bullet 2 text"/>
    <w:basedOn w:val="Normal"/>
    <w:rsid w:val="00CB5860"/>
    <w:pPr>
      <w:suppressAutoHyphens/>
      <w:spacing w:after="120"/>
      <w:ind w:left="1418"/>
      <w:jc w:val="both"/>
    </w:pPr>
    <w:rPr>
      <w:sz w:val="20"/>
      <w:szCs w:val="20"/>
    </w:rPr>
  </w:style>
  <w:style w:type="paragraph" w:customStyle="1" w:styleId="Bullet3">
    <w:name w:val="Bullet 3"/>
    <w:basedOn w:val="Bullet2"/>
    <w:rsid w:val="00E7550C"/>
    <w:pPr>
      <w:numPr>
        <w:numId w:val="5"/>
      </w:numPr>
      <w:tabs>
        <w:tab w:val="clear" w:pos="1418"/>
        <w:tab w:val="clear" w:pos="1560"/>
        <w:tab w:val="left" w:pos="1843"/>
      </w:tabs>
      <w:ind w:left="1843" w:hanging="425"/>
    </w:pPr>
  </w:style>
  <w:style w:type="paragraph" w:customStyle="1" w:styleId="Bullet3text">
    <w:name w:val="Bullet 3 text"/>
    <w:basedOn w:val="Normal"/>
    <w:autoRedefine/>
    <w:rsid w:val="00E7550C"/>
    <w:pPr>
      <w:suppressAutoHyphens/>
      <w:spacing w:after="120"/>
      <w:ind w:left="1843"/>
      <w:jc w:val="both"/>
    </w:pPr>
    <w:rPr>
      <w:sz w:val="20"/>
      <w:szCs w:val="20"/>
    </w:rPr>
  </w:style>
  <w:style w:type="character" w:styleId="CommentReference">
    <w:name w:val="annotation reference"/>
    <w:rsid w:val="00B534F2"/>
    <w:rPr>
      <w:sz w:val="16"/>
      <w:szCs w:val="16"/>
    </w:rPr>
  </w:style>
  <w:style w:type="paragraph" w:styleId="CommentText">
    <w:name w:val="annotation text"/>
    <w:basedOn w:val="Normal"/>
    <w:link w:val="CommentTextChar"/>
    <w:rsid w:val="00B534F2"/>
    <w:rPr>
      <w:lang w:eastAsia="de-DE"/>
    </w:rPr>
  </w:style>
  <w:style w:type="character" w:customStyle="1" w:styleId="CommentTextChar">
    <w:name w:val="Comment Text Char"/>
    <w:link w:val="CommentText"/>
    <w:rsid w:val="00B534F2"/>
    <w:rPr>
      <w:rFonts w:ascii="Arial" w:hAnsi="Arial"/>
      <w:sz w:val="22"/>
      <w:szCs w:val="24"/>
      <w:lang w:eastAsia="de-DE"/>
    </w:rPr>
  </w:style>
  <w:style w:type="paragraph" w:styleId="CommentSubject">
    <w:name w:val="annotation subject"/>
    <w:basedOn w:val="CommentText"/>
    <w:next w:val="CommentText"/>
    <w:link w:val="CommentSubjectChar"/>
    <w:rsid w:val="00B534F2"/>
    <w:rPr>
      <w:b/>
      <w:bCs/>
      <w:sz w:val="20"/>
      <w:szCs w:val="20"/>
      <w:lang w:eastAsia="en-US"/>
    </w:rPr>
  </w:style>
  <w:style w:type="character" w:customStyle="1" w:styleId="CommentSubjectChar">
    <w:name w:val="Comment Subject Char"/>
    <w:link w:val="CommentSubject"/>
    <w:rsid w:val="00B534F2"/>
    <w:rPr>
      <w:rFonts w:ascii="Arial" w:hAnsi="Arial"/>
      <w:b/>
      <w:bCs/>
      <w:sz w:val="22"/>
      <w:szCs w:val="24"/>
      <w:lang w:eastAsia="en-US"/>
    </w:rPr>
  </w:style>
  <w:style w:type="paragraph" w:styleId="DocumentMap">
    <w:name w:val="Document Map"/>
    <w:basedOn w:val="Normal"/>
    <w:link w:val="DocumentMapChar"/>
    <w:rsid w:val="00B534F2"/>
    <w:pPr>
      <w:shd w:val="clear" w:color="auto" w:fill="000080"/>
    </w:pPr>
    <w:rPr>
      <w:rFonts w:ascii="Tahoma" w:hAnsi="Tahoma"/>
      <w:sz w:val="20"/>
      <w:lang w:val="de-DE" w:eastAsia="de-DE"/>
    </w:rPr>
  </w:style>
  <w:style w:type="character" w:customStyle="1" w:styleId="DocumentMapChar">
    <w:name w:val="Document Map Char"/>
    <w:link w:val="DocumentMap"/>
    <w:rsid w:val="00B534F2"/>
    <w:rPr>
      <w:rFonts w:ascii="Tahoma" w:hAnsi="Tahoma"/>
      <w:szCs w:val="24"/>
      <w:shd w:val="clear" w:color="auto" w:fill="000080"/>
      <w:lang w:val="de-DE" w:eastAsia="de-DE"/>
    </w:rPr>
  </w:style>
  <w:style w:type="character" w:styleId="Emphasis">
    <w:name w:val="Emphasis"/>
    <w:rsid w:val="00B534F2"/>
    <w:rPr>
      <w:i/>
      <w:iCs/>
    </w:rPr>
  </w:style>
  <w:style w:type="paragraph" w:customStyle="1" w:styleId="equation">
    <w:name w:val="equation"/>
    <w:basedOn w:val="Normal"/>
    <w:next w:val="BodyText"/>
    <w:qFormat/>
    <w:rsid w:val="00B534F2"/>
    <w:pPr>
      <w:keepNext/>
      <w:numPr>
        <w:numId w:val="6"/>
      </w:numPr>
      <w:tabs>
        <w:tab w:val="left" w:pos="142"/>
      </w:tabs>
      <w:spacing w:after="120"/>
      <w:jc w:val="right"/>
    </w:pPr>
  </w:style>
  <w:style w:type="paragraph" w:customStyle="1" w:styleId="Figure">
    <w:name w:val="Figure_#"/>
    <w:basedOn w:val="Normal"/>
    <w:next w:val="BodyText"/>
    <w:qFormat/>
    <w:rsid w:val="00B534F2"/>
    <w:pPr>
      <w:numPr>
        <w:numId w:val="7"/>
      </w:numPr>
      <w:spacing w:before="120" w:after="120"/>
      <w:jc w:val="center"/>
    </w:pPr>
    <w:rPr>
      <w:i/>
      <w:szCs w:val="20"/>
    </w:rPr>
  </w:style>
  <w:style w:type="character" w:styleId="FollowedHyperlink">
    <w:name w:val="FollowedHyperlink"/>
    <w:rsid w:val="00B534F2"/>
    <w:rPr>
      <w:color w:val="800080"/>
      <w:u w:val="single"/>
    </w:rPr>
  </w:style>
  <w:style w:type="paragraph" w:styleId="Footer">
    <w:name w:val="footer"/>
    <w:basedOn w:val="Normal"/>
    <w:link w:val="FooterChar"/>
    <w:rsid w:val="00870A1B"/>
    <w:pPr>
      <w:tabs>
        <w:tab w:val="center" w:pos="4678"/>
        <w:tab w:val="right" w:pos="9356"/>
      </w:tabs>
    </w:pPr>
  </w:style>
  <w:style w:type="character" w:customStyle="1" w:styleId="FooterChar">
    <w:name w:val="Footer Char"/>
    <w:link w:val="Footer"/>
    <w:rsid w:val="00870A1B"/>
    <w:rPr>
      <w:rFonts w:ascii="Arial" w:hAnsi="Arial"/>
      <w:sz w:val="22"/>
      <w:szCs w:val="24"/>
      <w:lang w:eastAsia="en-US"/>
    </w:rPr>
  </w:style>
  <w:style w:type="character" w:styleId="FootnoteReference">
    <w:name w:val="footnote reference"/>
    <w:uiPriority w:val="99"/>
    <w:rsid w:val="00B534F2"/>
    <w:rPr>
      <w:vertAlign w:val="superscript"/>
    </w:rPr>
  </w:style>
  <w:style w:type="paragraph" w:styleId="FootnoteText">
    <w:name w:val="footnote text"/>
    <w:basedOn w:val="Normal"/>
    <w:link w:val="FootnoteTextChar"/>
    <w:uiPriority w:val="99"/>
    <w:rsid w:val="00B534F2"/>
    <w:rPr>
      <w:sz w:val="20"/>
      <w:szCs w:val="20"/>
    </w:rPr>
  </w:style>
  <w:style w:type="character" w:customStyle="1" w:styleId="FootnoteTextChar">
    <w:name w:val="Footnote Text Char"/>
    <w:link w:val="FootnoteText"/>
    <w:uiPriority w:val="99"/>
    <w:rsid w:val="00B534F2"/>
    <w:rPr>
      <w:rFonts w:ascii="Arial" w:hAnsi="Arial"/>
      <w:lang w:eastAsia="en-US"/>
    </w:rPr>
  </w:style>
  <w:style w:type="paragraph" w:styleId="Header">
    <w:name w:val="header"/>
    <w:basedOn w:val="Normal"/>
    <w:link w:val="HeaderChar"/>
    <w:rsid w:val="0018656F"/>
    <w:pPr>
      <w:tabs>
        <w:tab w:val="center" w:pos="4678"/>
        <w:tab w:val="right" w:pos="9356"/>
      </w:tabs>
    </w:pPr>
  </w:style>
  <w:style w:type="character" w:customStyle="1" w:styleId="HeaderChar">
    <w:name w:val="Header Char"/>
    <w:link w:val="Header"/>
    <w:rsid w:val="0018656F"/>
    <w:rPr>
      <w:rFonts w:ascii="Arial" w:hAnsi="Arial"/>
      <w:sz w:val="22"/>
      <w:szCs w:val="24"/>
      <w:lang w:eastAsia="en-US"/>
    </w:rPr>
  </w:style>
  <w:style w:type="character" w:styleId="Hyperlink">
    <w:name w:val="Hyperlink"/>
    <w:uiPriority w:val="99"/>
    <w:rsid w:val="00B534F2"/>
    <w:rPr>
      <w:color w:val="0000FF"/>
      <w:u w:val="single"/>
    </w:rPr>
  </w:style>
  <w:style w:type="paragraph" w:styleId="Index1">
    <w:name w:val="index 1"/>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customStyle="1" w:styleId="List1">
    <w:name w:val="List 1"/>
    <w:basedOn w:val="Normal"/>
    <w:qFormat/>
    <w:rsid w:val="00B534F2"/>
    <w:pPr>
      <w:numPr>
        <w:numId w:val="8"/>
      </w:numPr>
      <w:spacing w:after="120"/>
      <w:jc w:val="both"/>
    </w:pPr>
    <w:rPr>
      <w:szCs w:val="20"/>
    </w:rPr>
  </w:style>
  <w:style w:type="paragraph" w:customStyle="1" w:styleId="List1indent">
    <w:name w:val="List 1 indent"/>
    <w:basedOn w:val="Normal"/>
    <w:qFormat/>
    <w:rsid w:val="007379A8"/>
    <w:pPr>
      <w:numPr>
        <w:ilvl w:val="1"/>
        <w:numId w:val="8"/>
      </w:numPr>
      <w:tabs>
        <w:tab w:val="clear" w:pos="993"/>
        <w:tab w:val="num" w:pos="1134"/>
      </w:tabs>
      <w:spacing w:after="120"/>
      <w:ind w:left="1134"/>
      <w:jc w:val="both"/>
    </w:pPr>
    <w:rPr>
      <w:szCs w:val="20"/>
    </w:rPr>
  </w:style>
  <w:style w:type="paragraph" w:customStyle="1" w:styleId="List1indent2">
    <w:name w:val="List 1 indent 2"/>
    <w:basedOn w:val="Normal"/>
    <w:qFormat/>
    <w:rsid w:val="00B534F2"/>
    <w:pPr>
      <w:numPr>
        <w:ilvl w:val="2"/>
        <w:numId w:val="9"/>
      </w:numPr>
      <w:spacing w:after="120"/>
      <w:jc w:val="both"/>
    </w:pPr>
    <w:rPr>
      <w:sz w:val="20"/>
      <w:szCs w:val="20"/>
    </w:rPr>
  </w:style>
  <w:style w:type="paragraph" w:customStyle="1" w:styleId="List1indent2text">
    <w:name w:val="List 1 indent 2 text"/>
    <w:basedOn w:val="Normal"/>
    <w:rsid w:val="00B534F2"/>
    <w:pPr>
      <w:spacing w:after="120"/>
      <w:ind w:left="1701"/>
      <w:jc w:val="both"/>
    </w:pPr>
    <w:rPr>
      <w:sz w:val="20"/>
      <w:szCs w:val="20"/>
    </w:rPr>
  </w:style>
  <w:style w:type="paragraph" w:customStyle="1" w:styleId="List1indenttext">
    <w:name w:val="List 1 indent text"/>
    <w:basedOn w:val="Normal"/>
    <w:rsid w:val="00B534F2"/>
    <w:pPr>
      <w:spacing w:after="120"/>
      <w:ind w:left="1134"/>
      <w:jc w:val="both"/>
    </w:pPr>
    <w:rPr>
      <w:szCs w:val="20"/>
    </w:rPr>
  </w:style>
  <w:style w:type="paragraph" w:customStyle="1" w:styleId="List1text">
    <w:name w:val="List 1 text"/>
    <w:basedOn w:val="Normal"/>
    <w:rsid w:val="00B534F2"/>
    <w:pPr>
      <w:spacing w:after="120"/>
      <w:ind w:left="567"/>
      <w:jc w:val="both"/>
    </w:pPr>
    <w:rPr>
      <w:szCs w:val="20"/>
    </w:rPr>
  </w:style>
  <w:style w:type="paragraph" w:styleId="ListBullet">
    <w:name w:val="List Bullet"/>
    <w:basedOn w:val="Normal"/>
    <w:autoRedefine/>
    <w:rsid w:val="00B534F2"/>
    <w:pPr>
      <w:spacing w:before="60" w:after="80"/>
      <w:ind w:left="354"/>
    </w:pPr>
  </w:style>
  <w:style w:type="paragraph" w:styleId="ListNumber">
    <w:name w:val="List Number"/>
    <w:basedOn w:val="Normal"/>
    <w:rsid w:val="00B534F2"/>
    <w:pPr>
      <w:numPr>
        <w:numId w:val="10"/>
      </w:numPr>
    </w:pPr>
  </w:style>
  <w:style w:type="paragraph" w:styleId="NormalWeb">
    <w:name w:val="Normal (Web)"/>
    <w:basedOn w:val="Normal"/>
    <w:rsid w:val="00B534F2"/>
  </w:style>
  <w:style w:type="character" w:styleId="PageNumber">
    <w:name w:val="page number"/>
    <w:rsid w:val="00B534F2"/>
    <w:rPr>
      <w:rFonts w:ascii="Arial" w:hAnsi="Arial"/>
      <w:sz w:val="20"/>
    </w:rPr>
  </w:style>
  <w:style w:type="paragraph" w:styleId="Quote">
    <w:name w:val="Quote"/>
    <w:basedOn w:val="Normal"/>
    <w:link w:val="QuoteChar"/>
    <w:rsid w:val="00B534F2"/>
    <w:pPr>
      <w:spacing w:before="60" w:after="60"/>
      <w:ind w:left="567" w:right="935"/>
      <w:jc w:val="both"/>
    </w:pPr>
    <w:rPr>
      <w:i/>
    </w:rPr>
  </w:style>
  <w:style w:type="character" w:customStyle="1" w:styleId="QuoteChar">
    <w:name w:val="Quote Char"/>
    <w:link w:val="Quote"/>
    <w:rsid w:val="00B534F2"/>
    <w:rPr>
      <w:rFonts w:ascii="Arial" w:hAnsi="Arial"/>
      <w:i/>
      <w:sz w:val="22"/>
      <w:szCs w:val="24"/>
      <w:lang w:eastAsia="en-US"/>
    </w:rPr>
  </w:style>
  <w:style w:type="paragraph" w:customStyle="1" w:styleId="References">
    <w:name w:val="References"/>
    <w:basedOn w:val="Normal"/>
    <w:qFormat/>
    <w:rsid w:val="00475439"/>
    <w:pPr>
      <w:numPr>
        <w:numId w:val="16"/>
      </w:numPr>
      <w:tabs>
        <w:tab w:val="left" w:pos="567"/>
      </w:tabs>
      <w:spacing w:after="120"/>
    </w:pPr>
    <w:rPr>
      <w:szCs w:val="20"/>
    </w:rPr>
  </w:style>
  <w:style w:type="paragraph" w:styleId="Subtitle">
    <w:name w:val="Subtitle"/>
    <w:basedOn w:val="Normal"/>
    <w:link w:val="SubtitleChar"/>
    <w:qFormat/>
    <w:rsid w:val="00B534F2"/>
    <w:pPr>
      <w:spacing w:after="60"/>
      <w:jc w:val="center"/>
      <w:outlineLvl w:val="1"/>
    </w:pPr>
    <w:rPr>
      <w:b/>
      <w:sz w:val="28"/>
      <w:szCs w:val="28"/>
    </w:rPr>
  </w:style>
  <w:style w:type="character" w:customStyle="1" w:styleId="SubtitleChar">
    <w:name w:val="Subtitle Char"/>
    <w:link w:val="Subtitle"/>
    <w:rsid w:val="00B534F2"/>
    <w:rPr>
      <w:rFonts w:ascii="Arial" w:hAnsi="Arial" w:cs="Arial"/>
      <w:b/>
      <w:sz w:val="28"/>
      <w:szCs w:val="28"/>
      <w:lang w:eastAsia="en-US"/>
    </w:rPr>
  </w:style>
  <w:style w:type="paragraph" w:styleId="TableofFigures">
    <w:name w:val="table of figures"/>
    <w:basedOn w:val="Normal"/>
    <w:next w:val="Normal"/>
    <w:autoRedefine/>
    <w:uiPriority w:val="99"/>
    <w:rsid w:val="00994846"/>
    <w:pPr>
      <w:tabs>
        <w:tab w:val="left" w:pos="1418"/>
        <w:tab w:val="right" w:pos="9639"/>
      </w:tabs>
      <w:spacing w:before="60" w:after="60"/>
      <w:ind w:left="1418" w:hanging="1418"/>
    </w:pPr>
  </w:style>
  <w:style w:type="paragraph" w:customStyle="1" w:styleId="Table">
    <w:name w:val="Table_#"/>
    <w:basedOn w:val="Normal"/>
    <w:next w:val="Normal"/>
    <w:qFormat/>
    <w:rsid w:val="00B534F2"/>
    <w:pPr>
      <w:numPr>
        <w:numId w:val="11"/>
      </w:numPr>
      <w:spacing w:before="120" w:after="120"/>
      <w:jc w:val="center"/>
    </w:pPr>
    <w:rPr>
      <w:i/>
      <w:szCs w:val="20"/>
    </w:rPr>
  </w:style>
  <w:style w:type="paragraph" w:customStyle="1" w:styleId="Tabletext">
    <w:name w:val="Table_text"/>
    <w:basedOn w:val="Normal"/>
    <w:rsid w:val="00B534F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Title">
    <w:name w:val="Title"/>
    <w:basedOn w:val="Normal"/>
    <w:link w:val="TitleChar"/>
    <w:qFormat/>
    <w:rsid w:val="00B534F2"/>
    <w:pPr>
      <w:spacing w:before="180" w:after="60"/>
      <w:jc w:val="center"/>
      <w:outlineLvl w:val="0"/>
    </w:pPr>
    <w:rPr>
      <w:b/>
      <w:bCs/>
      <w:kern w:val="28"/>
      <w:sz w:val="32"/>
      <w:szCs w:val="32"/>
    </w:rPr>
  </w:style>
  <w:style w:type="character" w:customStyle="1" w:styleId="TitleChar">
    <w:name w:val="Title Char"/>
    <w:link w:val="Title"/>
    <w:rsid w:val="00B534F2"/>
    <w:rPr>
      <w:rFonts w:ascii="Arial" w:hAnsi="Arial" w:cs="Arial"/>
      <w:b/>
      <w:bCs/>
      <w:kern w:val="28"/>
      <w:sz w:val="32"/>
      <w:szCs w:val="32"/>
      <w:lang w:eastAsia="en-US"/>
    </w:rPr>
  </w:style>
  <w:style w:type="paragraph" w:styleId="TOC1">
    <w:name w:val="toc 1"/>
    <w:basedOn w:val="Normal"/>
    <w:next w:val="Normal"/>
    <w:autoRedefine/>
    <w:uiPriority w:val="39"/>
    <w:qFormat/>
    <w:rsid w:val="006E71A4"/>
    <w:pPr>
      <w:tabs>
        <w:tab w:val="left" w:pos="567"/>
        <w:tab w:val="right" w:pos="9639"/>
      </w:tabs>
      <w:spacing w:before="120"/>
      <w:ind w:left="567" w:right="142" w:hanging="567"/>
      <w:jc w:val="both"/>
    </w:pPr>
    <w:rPr>
      <w:b/>
      <w:bCs/>
      <w:caps/>
    </w:rPr>
  </w:style>
  <w:style w:type="paragraph" w:styleId="TOC2">
    <w:name w:val="toc 2"/>
    <w:basedOn w:val="Normal"/>
    <w:next w:val="Normal"/>
    <w:uiPriority w:val="39"/>
    <w:qFormat/>
    <w:rsid w:val="00B534F2"/>
    <w:pPr>
      <w:tabs>
        <w:tab w:val="left" w:pos="851"/>
        <w:tab w:val="right" w:pos="9639"/>
      </w:tabs>
      <w:spacing w:before="120" w:after="120"/>
    </w:pPr>
    <w:rPr>
      <w:bCs/>
      <w:szCs w:val="20"/>
    </w:rPr>
  </w:style>
  <w:style w:type="paragraph" w:styleId="TOC3">
    <w:name w:val="toc 3"/>
    <w:basedOn w:val="Normal"/>
    <w:next w:val="Normal"/>
    <w:uiPriority w:val="39"/>
    <w:qFormat/>
    <w:rsid w:val="00B534F2"/>
    <w:pPr>
      <w:tabs>
        <w:tab w:val="left" w:pos="1701"/>
        <w:tab w:val="right" w:pos="9639"/>
      </w:tabs>
      <w:ind w:left="851"/>
    </w:pPr>
    <w:rPr>
      <w:sz w:val="20"/>
      <w:szCs w:val="20"/>
    </w:rPr>
  </w:style>
  <w:style w:type="paragraph" w:styleId="TOC4">
    <w:name w:val="toc 4"/>
    <w:basedOn w:val="Normal"/>
    <w:next w:val="Normal"/>
    <w:autoRedefine/>
    <w:uiPriority w:val="39"/>
    <w:rsid w:val="006E71A4"/>
    <w:pPr>
      <w:tabs>
        <w:tab w:val="left" w:pos="1701"/>
        <w:tab w:val="right" w:pos="9639"/>
      </w:tabs>
      <w:spacing w:before="240" w:after="240"/>
      <w:ind w:left="1701" w:hanging="1701"/>
    </w:pPr>
    <w:rPr>
      <w:b/>
      <w:caps/>
      <w:noProof/>
    </w:rPr>
  </w:style>
  <w:style w:type="paragraph" w:styleId="TOC5">
    <w:name w:val="toc 5"/>
    <w:basedOn w:val="Normal"/>
    <w:next w:val="Normal"/>
    <w:autoRedefine/>
    <w:uiPriority w:val="39"/>
    <w:rsid w:val="00986D5A"/>
    <w:pPr>
      <w:tabs>
        <w:tab w:val="left" w:pos="1134"/>
        <w:tab w:val="right" w:pos="9639"/>
      </w:tabs>
      <w:spacing w:before="120" w:after="120"/>
      <w:ind w:left="1134" w:hanging="1134"/>
    </w:pPr>
    <w:rPr>
      <w:b/>
      <w:szCs w:val="20"/>
    </w:rPr>
  </w:style>
  <w:style w:type="paragraph" w:styleId="TOC6">
    <w:name w:val="toc 6"/>
    <w:basedOn w:val="Normal"/>
    <w:next w:val="Normal"/>
    <w:autoRedefine/>
    <w:rsid w:val="00B534F2"/>
    <w:pPr>
      <w:ind w:left="960"/>
    </w:pPr>
    <w:rPr>
      <w:sz w:val="20"/>
      <w:szCs w:val="20"/>
    </w:rPr>
  </w:style>
  <w:style w:type="paragraph" w:styleId="TOC7">
    <w:name w:val="toc 7"/>
    <w:basedOn w:val="Normal"/>
    <w:next w:val="Normal"/>
    <w:autoRedefine/>
    <w:rsid w:val="00B534F2"/>
    <w:pPr>
      <w:ind w:left="1200"/>
    </w:pPr>
    <w:rPr>
      <w:sz w:val="20"/>
      <w:szCs w:val="20"/>
    </w:rPr>
  </w:style>
  <w:style w:type="paragraph" w:styleId="TOC8">
    <w:name w:val="toc 8"/>
    <w:basedOn w:val="Normal"/>
    <w:next w:val="Normal"/>
    <w:autoRedefine/>
    <w:rsid w:val="00B534F2"/>
    <w:pPr>
      <w:ind w:left="1440"/>
    </w:pPr>
    <w:rPr>
      <w:sz w:val="20"/>
      <w:szCs w:val="20"/>
    </w:rPr>
  </w:style>
  <w:style w:type="paragraph" w:styleId="TOC9">
    <w:name w:val="toc 9"/>
    <w:basedOn w:val="Normal"/>
    <w:next w:val="Normal"/>
    <w:autoRedefine/>
    <w:rsid w:val="00B534F2"/>
    <w:pPr>
      <w:ind w:left="1680"/>
    </w:pPr>
    <w:rPr>
      <w:sz w:val="20"/>
      <w:szCs w:val="20"/>
    </w:rPr>
  </w:style>
  <w:style w:type="table" w:styleId="TableGrid">
    <w:name w:val="Table Grid"/>
    <w:basedOn w:val="TableNormal"/>
    <w:uiPriority w:val="59"/>
    <w:rsid w:val="00371BE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nnexHeading1">
    <w:name w:val="Annex Heading 1"/>
    <w:basedOn w:val="Normal"/>
    <w:next w:val="BodyText"/>
    <w:autoRedefine/>
    <w:qFormat/>
    <w:rsid w:val="00475439"/>
    <w:pPr>
      <w:numPr>
        <w:numId w:val="17"/>
      </w:numPr>
      <w:spacing w:before="240" w:after="240"/>
    </w:pPr>
    <w:rPr>
      <w:b/>
      <w:caps/>
      <w:sz w:val="24"/>
    </w:rPr>
  </w:style>
  <w:style w:type="paragraph" w:customStyle="1" w:styleId="AnnexHeading2">
    <w:name w:val="Annex Heading 2"/>
    <w:basedOn w:val="Normal"/>
    <w:next w:val="BodyText"/>
    <w:autoRedefine/>
    <w:qFormat/>
    <w:rsid w:val="00475439"/>
    <w:pPr>
      <w:numPr>
        <w:ilvl w:val="1"/>
        <w:numId w:val="17"/>
      </w:numPr>
      <w:spacing w:before="120" w:after="120"/>
    </w:pPr>
    <w:rPr>
      <w:b/>
    </w:rPr>
  </w:style>
  <w:style w:type="paragraph" w:customStyle="1" w:styleId="AnnexHeading3">
    <w:name w:val="Annex Heading 3"/>
    <w:basedOn w:val="Normal"/>
    <w:next w:val="Normal"/>
    <w:rsid w:val="00F710A0"/>
    <w:pPr>
      <w:spacing w:before="120" w:after="120"/>
    </w:pPr>
  </w:style>
  <w:style w:type="paragraph" w:customStyle="1" w:styleId="AnnexHeading4">
    <w:name w:val="Annex Heading 4"/>
    <w:basedOn w:val="Normal"/>
    <w:next w:val="BodyText"/>
    <w:rsid w:val="00F710A0"/>
    <w:pPr>
      <w:spacing w:before="120" w:after="120"/>
    </w:pPr>
  </w:style>
  <w:style w:type="paragraph" w:styleId="List2">
    <w:name w:val="List 2"/>
    <w:basedOn w:val="Normal"/>
    <w:rsid w:val="007379A8"/>
    <w:pPr>
      <w:ind w:left="566" w:hanging="283"/>
      <w:contextualSpacing/>
    </w:pPr>
  </w:style>
  <w:style w:type="paragraph" w:styleId="BodyTextIndent3">
    <w:name w:val="Body Text Indent 3"/>
    <w:basedOn w:val="Normal"/>
    <w:link w:val="BodyTextIndent3Char"/>
    <w:rsid w:val="00DD6174"/>
    <w:pPr>
      <w:spacing w:after="120"/>
      <w:ind w:left="1134"/>
    </w:pPr>
  </w:style>
  <w:style w:type="paragraph" w:customStyle="1" w:styleId="AppendixHeading1">
    <w:name w:val="Appendix Heading 1"/>
    <w:basedOn w:val="Normal"/>
    <w:next w:val="BodyText"/>
    <w:rsid w:val="002F7535"/>
    <w:pPr>
      <w:numPr>
        <w:numId w:val="13"/>
      </w:numPr>
      <w:spacing w:before="120" w:after="120"/>
    </w:pPr>
    <w:rPr>
      <w:rFonts w:eastAsia="Calibri"/>
      <w:b/>
      <w:caps/>
      <w:sz w:val="24"/>
    </w:rPr>
  </w:style>
  <w:style w:type="paragraph" w:customStyle="1" w:styleId="AppendixHeading2">
    <w:name w:val="Appendix Heading 2"/>
    <w:basedOn w:val="Normal"/>
    <w:next w:val="BodyText"/>
    <w:qFormat/>
    <w:rsid w:val="002F7535"/>
    <w:pPr>
      <w:numPr>
        <w:ilvl w:val="1"/>
        <w:numId w:val="13"/>
      </w:numPr>
      <w:spacing w:before="120" w:after="120"/>
    </w:pPr>
    <w:rPr>
      <w:rFonts w:eastAsia="Calibri"/>
      <w:b/>
    </w:rPr>
  </w:style>
  <w:style w:type="paragraph" w:styleId="BodyTextFirstIndent">
    <w:name w:val="Body Text First Indent"/>
    <w:basedOn w:val="BodyText"/>
    <w:link w:val="BodyTextFirstIndentChar"/>
    <w:rsid w:val="00DD6174"/>
    <w:pPr>
      <w:ind w:firstLine="210"/>
      <w:jc w:val="left"/>
    </w:pPr>
  </w:style>
  <w:style w:type="character" w:customStyle="1" w:styleId="BodyTextFirstIndentChar">
    <w:name w:val="Body Text First Indent Char"/>
    <w:link w:val="BodyTextFirstIndent"/>
    <w:rsid w:val="00DD6174"/>
    <w:rPr>
      <w:rFonts w:ascii="Arial" w:hAnsi="Arial"/>
      <w:sz w:val="22"/>
      <w:szCs w:val="24"/>
      <w:lang w:eastAsia="en-US"/>
    </w:rPr>
  </w:style>
  <w:style w:type="paragraph" w:styleId="BodyTextFirstIndent2">
    <w:name w:val="Body Text First Indent 2"/>
    <w:basedOn w:val="BodyTextIndent"/>
    <w:link w:val="BodyTextFirstIndent2Char"/>
    <w:rsid w:val="00DD6174"/>
    <w:pPr>
      <w:ind w:left="283" w:firstLine="210"/>
    </w:pPr>
  </w:style>
  <w:style w:type="character" w:customStyle="1" w:styleId="BodyTextFirstIndent2Char">
    <w:name w:val="Body Text First Indent 2 Char"/>
    <w:link w:val="BodyTextFirstIndent2"/>
    <w:rsid w:val="00DD6174"/>
    <w:rPr>
      <w:rFonts w:ascii="Arial" w:hAnsi="Arial"/>
      <w:sz w:val="22"/>
      <w:szCs w:val="24"/>
      <w:lang w:eastAsia="en-US"/>
    </w:rPr>
  </w:style>
  <w:style w:type="character" w:customStyle="1" w:styleId="BodyTextIndent3Char">
    <w:name w:val="Body Text Indent 3 Char"/>
    <w:link w:val="BodyTextIndent3"/>
    <w:rsid w:val="00DD6174"/>
    <w:rPr>
      <w:rFonts w:ascii="Arial" w:hAnsi="Arial"/>
      <w:sz w:val="22"/>
      <w:szCs w:val="22"/>
      <w:lang w:eastAsia="en-US"/>
    </w:rPr>
  </w:style>
  <w:style w:type="paragraph" w:styleId="BodyText2">
    <w:name w:val="Body Text 2"/>
    <w:basedOn w:val="Normal"/>
    <w:link w:val="BodyText2Char"/>
    <w:rsid w:val="00032948"/>
    <w:pPr>
      <w:spacing w:after="120" w:line="480" w:lineRule="auto"/>
    </w:pPr>
  </w:style>
  <w:style w:type="character" w:customStyle="1" w:styleId="BodyText2Char">
    <w:name w:val="Body Text 2 Char"/>
    <w:link w:val="BodyText2"/>
    <w:rsid w:val="00032948"/>
    <w:rPr>
      <w:rFonts w:ascii="Arial" w:hAnsi="Arial"/>
      <w:sz w:val="22"/>
      <w:szCs w:val="24"/>
      <w:lang w:eastAsia="en-US"/>
    </w:rPr>
  </w:style>
  <w:style w:type="paragraph" w:customStyle="1" w:styleId="AppendixHeading3">
    <w:name w:val="Appendix Heading 3"/>
    <w:basedOn w:val="Normal"/>
    <w:next w:val="Normal"/>
    <w:rsid w:val="002F7535"/>
    <w:pPr>
      <w:numPr>
        <w:ilvl w:val="2"/>
        <w:numId w:val="13"/>
      </w:numPr>
      <w:spacing w:before="120" w:after="120"/>
    </w:pPr>
    <w:rPr>
      <w:rFonts w:eastAsia="Calibri"/>
    </w:rPr>
  </w:style>
  <w:style w:type="character" w:customStyle="1" w:styleId="Heading1Char">
    <w:name w:val="Heading 1 Char"/>
    <w:link w:val="Heading1"/>
    <w:rsid w:val="007367B0"/>
    <w:rPr>
      <w:rFonts w:eastAsia="Calibri" w:cs="Calibri"/>
      <w:b/>
      <w:caps/>
      <w:kern w:val="28"/>
      <w:sz w:val="24"/>
      <w:lang w:eastAsia="de-DE"/>
    </w:rPr>
  </w:style>
  <w:style w:type="paragraph" w:customStyle="1" w:styleId="Recallings">
    <w:name w:val="Recallings"/>
    <w:basedOn w:val="BodyText"/>
    <w:rsid w:val="009B0F92"/>
    <w:pPr>
      <w:spacing w:before="240"/>
      <w:ind w:left="425"/>
    </w:pPr>
    <w:rPr>
      <w:szCs w:val="24"/>
      <w:lang w:eastAsia="en-US"/>
    </w:rPr>
  </w:style>
  <w:style w:type="paragraph" w:styleId="ListParagraph">
    <w:name w:val="List Paragraph"/>
    <w:basedOn w:val="Normal"/>
    <w:uiPriority w:val="34"/>
    <w:qFormat/>
    <w:rsid w:val="009B0F92"/>
    <w:pPr>
      <w:ind w:left="720"/>
      <w:contextualSpacing/>
    </w:pPr>
    <w:rPr>
      <w:rFonts w:cs="Times New Roman"/>
      <w:szCs w:val="24"/>
      <w:lang w:eastAsia="en-US"/>
    </w:rPr>
  </w:style>
  <w:style w:type="paragraph" w:customStyle="1" w:styleId="AppendixHeading4">
    <w:name w:val="Appendix Heading 4"/>
    <w:basedOn w:val="Normal"/>
    <w:next w:val="BodyText"/>
    <w:rsid w:val="009B0F92"/>
    <w:pPr>
      <w:tabs>
        <w:tab w:val="num" w:pos="1134"/>
      </w:tabs>
      <w:spacing w:before="120" w:after="120"/>
      <w:ind w:left="1134" w:hanging="1134"/>
    </w:pPr>
    <w:rPr>
      <w:szCs w:val="24"/>
    </w:rPr>
  </w:style>
  <w:style w:type="paragraph" w:customStyle="1" w:styleId="List1indent1">
    <w:name w:val="List 1 indent 1"/>
    <w:basedOn w:val="Normal"/>
    <w:qFormat/>
    <w:rsid w:val="000E0DB4"/>
    <w:pPr>
      <w:tabs>
        <w:tab w:val="num" w:pos="1134"/>
      </w:tabs>
      <w:spacing w:after="120"/>
      <w:ind w:left="1134" w:hanging="567"/>
      <w:jc w:val="both"/>
    </w:pPr>
    <w:rPr>
      <w:rFonts w:eastAsia="Calibri"/>
    </w:rPr>
  </w:style>
  <w:style w:type="paragraph" w:styleId="TOCHeading">
    <w:name w:val="TOC Heading"/>
    <w:basedOn w:val="Heading1"/>
    <w:next w:val="Normal"/>
    <w:uiPriority w:val="39"/>
    <w:unhideWhenUsed/>
    <w:qFormat/>
    <w:rsid w:val="00910A55"/>
    <w:pPr>
      <w:keepLines/>
      <w:numPr>
        <w:numId w:val="0"/>
      </w:numPr>
      <w:spacing w:before="480" w:after="0" w:line="276" w:lineRule="auto"/>
      <w:outlineLvl w:val="9"/>
    </w:pPr>
    <w:rPr>
      <w:rFonts w:asciiTheme="majorHAnsi" w:eastAsiaTheme="majorEastAsia" w:hAnsiTheme="majorHAnsi" w:cstheme="majorBidi"/>
      <w:bCs/>
      <w:caps w:val="0"/>
      <w:color w:val="365F91" w:themeColor="accent1" w:themeShade="BF"/>
      <w:kern w:val="0"/>
      <w:sz w:val="28"/>
      <w:szCs w:val="28"/>
      <w:lang w:val="en-US" w:eastAsia="ja-JP"/>
    </w:rPr>
  </w:style>
  <w:style w:type="paragraph" w:customStyle="1" w:styleId="Default">
    <w:name w:val="Default"/>
    <w:rsid w:val="003015E0"/>
    <w:pPr>
      <w:autoSpaceDE w:val="0"/>
      <w:autoSpaceDN w:val="0"/>
      <w:adjustRightInd w:val="0"/>
    </w:pPr>
    <w:rPr>
      <w:rFonts w:ascii="Calibri" w:hAnsi="Calibri" w:cs="Calibri"/>
      <w:color w:val="000000"/>
      <w:sz w:val="24"/>
      <w:szCs w:val="24"/>
      <w:lang w:val="da-DK"/>
    </w:rPr>
  </w:style>
  <w:style w:type="paragraph" w:styleId="HTMLPreformatted">
    <w:name w:val="HTML Preformatted"/>
    <w:basedOn w:val="Normal"/>
    <w:link w:val="HTMLPreformattedChar"/>
    <w:uiPriority w:val="99"/>
    <w:unhideWhenUsed/>
    <w:rsid w:val="005668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HAnsi" w:hAnsi="Courier New" w:cs="Courier New"/>
      <w:sz w:val="20"/>
      <w:szCs w:val="20"/>
      <w:lang w:val="da-DK" w:eastAsia="da-DK"/>
    </w:rPr>
  </w:style>
  <w:style w:type="character" w:customStyle="1" w:styleId="HTMLPreformattedChar">
    <w:name w:val="HTML Preformatted Char"/>
    <w:basedOn w:val="DefaultParagraphFont"/>
    <w:link w:val="HTMLPreformatted"/>
    <w:uiPriority w:val="99"/>
    <w:rsid w:val="005668F2"/>
    <w:rPr>
      <w:rFonts w:ascii="Courier New" w:eastAsiaTheme="minorHAnsi" w:hAnsi="Courier New" w:cs="Courier New"/>
      <w:sz w:val="20"/>
      <w:szCs w:val="20"/>
      <w:lang w:val="da-DK" w:eastAsia="da-D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87012">
      <w:bodyDiv w:val="1"/>
      <w:marLeft w:val="0"/>
      <w:marRight w:val="0"/>
      <w:marTop w:val="0"/>
      <w:marBottom w:val="0"/>
      <w:divBdr>
        <w:top w:val="none" w:sz="0" w:space="0" w:color="auto"/>
        <w:left w:val="none" w:sz="0" w:space="0" w:color="auto"/>
        <w:bottom w:val="none" w:sz="0" w:space="0" w:color="auto"/>
        <w:right w:val="none" w:sz="0" w:space="0" w:color="auto"/>
      </w:divBdr>
    </w:div>
    <w:div w:id="49422707">
      <w:bodyDiv w:val="1"/>
      <w:marLeft w:val="0"/>
      <w:marRight w:val="0"/>
      <w:marTop w:val="0"/>
      <w:marBottom w:val="0"/>
      <w:divBdr>
        <w:top w:val="none" w:sz="0" w:space="0" w:color="auto"/>
        <w:left w:val="none" w:sz="0" w:space="0" w:color="auto"/>
        <w:bottom w:val="none" w:sz="0" w:space="0" w:color="auto"/>
        <w:right w:val="none" w:sz="0" w:space="0" w:color="auto"/>
      </w:divBdr>
    </w:div>
    <w:div w:id="660350605">
      <w:bodyDiv w:val="1"/>
      <w:marLeft w:val="0"/>
      <w:marRight w:val="0"/>
      <w:marTop w:val="0"/>
      <w:marBottom w:val="0"/>
      <w:divBdr>
        <w:top w:val="none" w:sz="0" w:space="0" w:color="auto"/>
        <w:left w:val="none" w:sz="0" w:space="0" w:color="auto"/>
        <w:bottom w:val="none" w:sz="0" w:space="0" w:color="auto"/>
        <w:right w:val="none" w:sz="0" w:space="0" w:color="auto"/>
      </w:divBdr>
    </w:div>
    <w:div w:id="729769772">
      <w:bodyDiv w:val="1"/>
      <w:marLeft w:val="0"/>
      <w:marRight w:val="0"/>
      <w:marTop w:val="0"/>
      <w:marBottom w:val="0"/>
      <w:divBdr>
        <w:top w:val="none" w:sz="0" w:space="0" w:color="auto"/>
        <w:left w:val="none" w:sz="0" w:space="0" w:color="auto"/>
        <w:bottom w:val="none" w:sz="0" w:space="0" w:color="auto"/>
        <w:right w:val="none" w:sz="0" w:space="0" w:color="auto"/>
      </w:divBdr>
    </w:div>
    <w:div w:id="1822966392">
      <w:bodyDiv w:val="1"/>
      <w:marLeft w:val="0"/>
      <w:marRight w:val="0"/>
      <w:marTop w:val="0"/>
      <w:marBottom w:val="0"/>
      <w:divBdr>
        <w:top w:val="none" w:sz="0" w:space="0" w:color="auto"/>
        <w:left w:val="none" w:sz="0" w:space="0" w:color="auto"/>
        <w:bottom w:val="none" w:sz="0" w:space="0" w:color="auto"/>
        <w:right w:val="none" w:sz="0" w:space="0" w:color="auto"/>
      </w:divBdr>
    </w:div>
    <w:div w:id="1853378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ontact@iala-aism.org"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ala-aism.org"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contact@iala-aism.org" TargetMode="External"/><Relationship Id="rId4" Type="http://schemas.openxmlformats.org/officeDocument/2006/relationships/settings" Target="settings.xml"/><Relationship Id="rId9" Type="http://schemas.openxmlformats.org/officeDocument/2006/relationships/hyperlink" Target="http://www.iala-aism.org"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FB09FB-20E1-4C21-9E75-AF8CB334DD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655</TotalTime>
  <Pages>17</Pages>
  <Words>5071</Words>
  <Characters>28906</Characters>
  <Application>Microsoft Office Word</Application>
  <DocSecurity>0</DocSecurity>
  <Lines>240</Lines>
  <Paragraphs>67</Paragraphs>
  <ScaleCrop>false</ScaleCrop>
  <HeadingPairs>
    <vt:vector size="6" baseType="variant">
      <vt:variant>
        <vt:lpstr>Titel</vt:lpstr>
      </vt:variant>
      <vt:variant>
        <vt:i4>1</vt:i4>
      </vt:variant>
      <vt:variant>
        <vt:lpstr>Titre</vt:lpstr>
      </vt:variant>
      <vt:variant>
        <vt:i4>1</vt:i4>
      </vt:variant>
      <vt:variant>
        <vt:lpstr>Title</vt:lpstr>
      </vt:variant>
      <vt:variant>
        <vt:i4>1</vt:i4>
      </vt:variant>
    </vt:vector>
  </HeadingPairs>
  <TitlesOfParts>
    <vt:vector size="3" baseType="lpstr">
      <vt:lpstr>Guidelline Template</vt:lpstr>
      <vt:lpstr>Guidelline Template</vt:lpstr>
      <vt:lpstr>Guidelline Template</vt:lpstr>
    </vt:vector>
  </TitlesOfParts>
  <Company>Statens IT</Company>
  <LinksUpToDate>false</LinksUpToDate>
  <CharactersWithSpaces>33910</CharactersWithSpaces>
  <SharedDoc>false</SharedDoc>
  <HLinks>
    <vt:vector size="132" baseType="variant">
      <vt:variant>
        <vt:i4>1900596</vt:i4>
      </vt:variant>
      <vt:variant>
        <vt:i4>122</vt:i4>
      </vt:variant>
      <vt:variant>
        <vt:i4>0</vt:i4>
      </vt:variant>
      <vt:variant>
        <vt:i4>5</vt:i4>
      </vt:variant>
      <vt:variant>
        <vt:lpwstr/>
      </vt:variant>
      <vt:variant>
        <vt:lpwstr>_Toc216488874</vt:lpwstr>
      </vt:variant>
      <vt:variant>
        <vt:i4>1966132</vt:i4>
      </vt:variant>
      <vt:variant>
        <vt:i4>113</vt:i4>
      </vt:variant>
      <vt:variant>
        <vt:i4>0</vt:i4>
      </vt:variant>
      <vt:variant>
        <vt:i4>5</vt:i4>
      </vt:variant>
      <vt:variant>
        <vt:lpwstr/>
      </vt:variant>
      <vt:variant>
        <vt:lpwstr>_Toc216488847</vt:lpwstr>
      </vt:variant>
      <vt:variant>
        <vt:i4>1245243</vt:i4>
      </vt:variant>
      <vt:variant>
        <vt:i4>104</vt:i4>
      </vt:variant>
      <vt:variant>
        <vt:i4>0</vt:i4>
      </vt:variant>
      <vt:variant>
        <vt:i4>5</vt:i4>
      </vt:variant>
      <vt:variant>
        <vt:lpwstr/>
      </vt:variant>
      <vt:variant>
        <vt:lpwstr>_Toc290105994</vt:lpwstr>
      </vt:variant>
      <vt:variant>
        <vt:i4>1245243</vt:i4>
      </vt:variant>
      <vt:variant>
        <vt:i4>98</vt:i4>
      </vt:variant>
      <vt:variant>
        <vt:i4>0</vt:i4>
      </vt:variant>
      <vt:variant>
        <vt:i4>5</vt:i4>
      </vt:variant>
      <vt:variant>
        <vt:lpwstr/>
      </vt:variant>
      <vt:variant>
        <vt:lpwstr>_Toc290105993</vt:lpwstr>
      </vt:variant>
      <vt:variant>
        <vt:i4>1245243</vt:i4>
      </vt:variant>
      <vt:variant>
        <vt:i4>92</vt:i4>
      </vt:variant>
      <vt:variant>
        <vt:i4>0</vt:i4>
      </vt:variant>
      <vt:variant>
        <vt:i4>5</vt:i4>
      </vt:variant>
      <vt:variant>
        <vt:lpwstr/>
      </vt:variant>
      <vt:variant>
        <vt:lpwstr>_Toc290105992</vt:lpwstr>
      </vt:variant>
      <vt:variant>
        <vt:i4>1245243</vt:i4>
      </vt:variant>
      <vt:variant>
        <vt:i4>86</vt:i4>
      </vt:variant>
      <vt:variant>
        <vt:i4>0</vt:i4>
      </vt:variant>
      <vt:variant>
        <vt:i4>5</vt:i4>
      </vt:variant>
      <vt:variant>
        <vt:lpwstr/>
      </vt:variant>
      <vt:variant>
        <vt:lpwstr>_Toc290105991</vt:lpwstr>
      </vt:variant>
      <vt:variant>
        <vt:i4>1245243</vt:i4>
      </vt:variant>
      <vt:variant>
        <vt:i4>80</vt:i4>
      </vt:variant>
      <vt:variant>
        <vt:i4>0</vt:i4>
      </vt:variant>
      <vt:variant>
        <vt:i4>5</vt:i4>
      </vt:variant>
      <vt:variant>
        <vt:lpwstr/>
      </vt:variant>
      <vt:variant>
        <vt:lpwstr>_Toc290105990</vt:lpwstr>
      </vt:variant>
      <vt:variant>
        <vt:i4>1179707</vt:i4>
      </vt:variant>
      <vt:variant>
        <vt:i4>74</vt:i4>
      </vt:variant>
      <vt:variant>
        <vt:i4>0</vt:i4>
      </vt:variant>
      <vt:variant>
        <vt:i4>5</vt:i4>
      </vt:variant>
      <vt:variant>
        <vt:lpwstr/>
      </vt:variant>
      <vt:variant>
        <vt:lpwstr>_Toc290105989</vt:lpwstr>
      </vt:variant>
      <vt:variant>
        <vt:i4>1179707</vt:i4>
      </vt:variant>
      <vt:variant>
        <vt:i4>68</vt:i4>
      </vt:variant>
      <vt:variant>
        <vt:i4>0</vt:i4>
      </vt:variant>
      <vt:variant>
        <vt:i4>5</vt:i4>
      </vt:variant>
      <vt:variant>
        <vt:lpwstr/>
      </vt:variant>
      <vt:variant>
        <vt:lpwstr>_Toc290105988</vt:lpwstr>
      </vt:variant>
      <vt:variant>
        <vt:i4>1179707</vt:i4>
      </vt:variant>
      <vt:variant>
        <vt:i4>62</vt:i4>
      </vt:variant>
      <vt:variant>
        <vt:i4>0</vt:i4>
      </vt:variant>
      <vt:variant>
        <vt:i4>5</vt:i4>
      </vt:variant>
      <vt:variant>
        <vt:lpwstr/>
      </vt:variant>
      <vt:variant>
        <vt:lpwstr>_Toc290105987</vt:lpwstr>
      </vt:variant>
      <vt:variant>
        <vt:i4>1179707</vt:i4>
      </vt:variant>
      <vt:variant>
        <vt:i4>56</vt:i4>
      </vt:variant>
      <vt:variant>
        <vt:i4>0</vt:i4>
      </vt:variant>
      <vt:variant>
        <vt:i4>5</vt:i4>
      </vt:variant>
      <vt:variant>
        <vt:lpwstr/>
      </vt:variant>
      <vt:variant>
        <vt:lpwstr>_Toc290105986</vt:lpwstr>
      </vt:variant>
      <vt:variant>
        <vt:i4>1179707</vt:i4>
      </vt:variant>
      <vt:variant>
        <vt:i4>50</vt:i4>
      </vt:variant>
      <vt:variant>
        <vt:i4>0</vt:i4>
      </vt:variant>
      <vt:variant>
        <vt:i4>5</vt:i4>
      </vt:variant>
      <vt:variant>
        <vt:lpwstr/>
      </vt:variant>
      <vt:variant>
        <vt:lpwstr>_Toc290105985</vt:lpwstr>
      </vt:variant>
      <vt:variant>
        <vt:i4>1179707</vt:i4>
      </vt:variant>
      <vt:variant>
        <vt:i4>44</vt:i4>
      </vt:variant>
      <vt:variant>
        <vt:i4>0</vt:i4>
      </vt:variant>
      <vt:variant>
        <vt:i4>5</vt:i4>
      </vt:variant>
      <vt:variant>
        <vt:lpwstr/>
      </vt:variant>
      <vt:variant>
        <vt:lpwstr>_Toc290105984</vt:lpwstr>
      </vt:variant>
      <vt:variant>
        <vt:i4>1179707</vt:i4>
      </vt:variant>
      <vt:variant>
        <vt:i4>38</vt:i4>
      </vt:variant>
      <vt:variant>
        <vt:i4>0</vt:i4>
      </vt:variant>
      <vt:variant>
        <vt:i4>5</vt:i4>
      </vt:variant>
      <vt:variant>
        <vt:lpwstr/>
      </vt:variant>
      <vt:variant>
        <vt:lpwstr>_Toc290105983</vt:lpwstr>
      </vt:variant>
      <vt:variant>
        <vt:i4>1179707</vt:i4>
      </vt:variant>
      <vt:variant>
        <vt:i4>32</vt:i4>
      </vt:variant>
      <vt:variant>
        <vt:i4>0</vt:i4>
      </vt:variant>
      <vt:variant>
        <vt:i4>5</vt:i4>
      </vt:variant>
      <vt:variant>
        <vt:lpwstr/>
      </vt:variant>
      <vt:variant>
        <vt:lpwstr>_Toc290105982</vt:lpwstr>
      </vt:variant>
      <vt:variant>
        <vt:i4>1179707</vt:i4>
      </vt:variant>
      <vt:variant>
        <vt:i4>26</vt:i4>
      </vt:variant>
      <vt:variant>
        <vt:i4>0</vt:i4>
      </vt:variant>
      <vt:variant>
        <vt:i4>5</vt:i4>
      </vt:variant>
      <vt:variant>
        <vt:lpwstr/>
      </vt:variant>
      <vt:variant>
        <vt:lpwstr>_Toc290105981</vt:lpwstr>
      </vt:variant>
      <vt:variant>
        <vt:i4>1179707</vt:i4>
      </vt:variant>
      <vt:variant>
        <vt:i4>20</vt:i4>
      </vt:variant>
      <vt:variant>
        <vt:i4>0</vt:i4>
      </vt:variant>
      <vt:variant>
        <vt:i4>5</vt:i4>
      </vt:variant>
      <vt:variant>
        <vt:lpwstr/>
      </vt:variant>
      <vt:variant>
        <vt:lpwstr>_Toc290105980</vt:lpwstr>
      </vt:variant>
      <vt:variant>
        <vt:i4>1900603</vt:i4>
      </vt:variant>
      <vt:variant>
        <vt:i4>14</vt:i4>
      </vt:variant>
      <vt:variant>
        <vt:i4>0</vt:i4>
      </vt:variant>
      <vt:variant>
        <vt:i4>5</vt:i4>
      </vt:variant>
      <vt:variant>
        <vt:lpwstr/>
      </vt:variant>
      <vt:variant>
        <vt:lpwstr>_Toc290105979</vt:lpwstr>
      </vt:variant>
      <vt:variant>
        <vt:i4>1900603</vt:i4>
      </vt:variant>
      <vt:variant>
        <vt:i4>8</vt:i4>
      </vt:variant>
      <vt:variant>
        <vt:i4>0</vt:i4>
      </vt:variant>
      <vt:variant>
        <vt:i4>5</vt:i4>
      </vt:variant>
      <vt:variant>
        <vt:lpwstr/>
      </vt:variant>
      <vt:variant>
        <vt:lpwstr>_Toc290105978</vt:lpwstr>
      </vt:variant>
      <vt:variant>
        <vt:i4>1900603</vt:i4>
      </vt:variant>
      <vt:variant>
        <vt:i4>2</vt:i4>
      </vt:variant>
      <vt:variant>
        <vt:i4>0</vt:i4>
      </vt:variant>
      <vt:variant>
        <vt:i4>5</vt:i4>
      </vt:variant>
      <vt:variant>
        <vt:lpwstr/>
      </vt:variant>
      <vt:variant>
        <vt:lpwstr>_Toc290105977</vt:lpwstr>
      </vt:variant>
      <vt:variant>
        <vt:i4>983070</vt:i4>
      </vt:variant>
      <vt:variant>
        <vt:i4>3</vt:i4>
      </vt:variant>
      <vt:variant>
        <vt:i4>0</vt:i4>
      </vt:variant>
      <vt:variant>
        <vt:i4>5</vt:i4>
      </vt:variant>
      <vt:variant>
        <vt:lpwstr>http://www.iala-aism.org/</vt:lpwstr>
      </vt:variant>
      <vt:variant>
        <vt:lpwstr/>
      </vt:variant>
      <vt:variant>
        <vt:i4>3801177</vt:i4>
      </vt:variant>
      <vt:variant>
        <vt:i4>0</vt:i4>
      </vt:variant>
      <vt:variant>
        <vt:i4>0</vt:i4>
      </vt:variant>
      <vt:variant>
        <vt:i4>5</vt:i4>
      </vt:variant>
      <vt:variant>
        <vt:lpwstr>mailto:iala-aism@wanadoo.fr</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Guidelline Template</dc:title>
  <dc:creator>Jens Kristian Jensen</dc:creator>
  <cp:lastModifiedBy>Seamus Doyle</cp:lastModifiedBy>
  <cp:revision>39</cp:revision>
  <cp:lastPrinted>2008-12-16T07:01:00Z</cp:lastPrinted>
  <dcterms:created xsi:type="dcterms:W3CDTF">2016-02-25T13:25:00Z</dcterms:created>
  <dcterms:modified xsi:type="dcterms:W3CDTF">2016-03-08T07:52:00Z</dcterms:modified>
</cp:coreProperties>
</file>